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E857925" w14:textId="77777777" w:rsidTr="00060C0C">
        <w:trPr>
          <w:trHeight w:hRule="exact" w:val="2948"/>
        </w:trPr>
        <w:tc>
          <w:tcPr>
            <w:tcW w:w="11185" w:type="dxa"/>
            <w:shd w:val="clear" w:color="auto" w:fill="83D0F5"/>
            <w:vAlign w:val="center"/>
          </w:tcPr>
          <w:p w14:paraId="3734C565" w14:textId="77777777" w:rsidR="00974E99" w:rsidRPr="00405755" w:rsidRDefault="00974E99" w:rsidP="00D12F28">
            <w:pPr>
              <w:pStyle w:val="Documenttype"/>
            </w:pPr>
            <w:r w:rsidRPr="00405755">
              <w:t xml:space="preserve">IALA </w:t>
            </w:r>
            <w:r w:rsidR="00F905E1" w:rsidRPr="00405755">
              <w:t>R</w:t>
            </w:r>
            <w:r w:rsidR="00D12F28">
              <w:t>ecommendation</w:t>
            </w:r>
          </w:p>
        </w:tc>
      </w:tr>
    </w:tbl>
    <w:p w14:paraId="61858F41" w14:textId="77777777" w:rsidR="008972C3" w:rsidRPr="00405755" w:rsidRDefault="008972C3" w:rsidP="003274DB"/>
    <w:p w14:paraId="5BD5928B" w14:textId="77777777" w:rsidR="00D74AE1" w:rsidRPr="00405755" w:rsidRDefault="00D74AE1" w:rsidP="003274DB"/>
    <w:p w14:paraId="2B63C7D9" w14:textId="2BAC11F8" w:rsidR="00111E0A" w:rsidRPr="00405755" w:rsidRDefault="00E4587E" w:rsidP="00111E0A">
      <w:pPr>
        <w:pStyle w:val="Documentnumber"/>
      </w:pPr>
      <w:r>
        <w:t>E</w:t>
      </w:r>
      <w:r w:rsidRPr="00DC5C37">
        <w:rPr>
          <w:highlight w:val="yellow"/>
        </w:rPr>
        <w:t>-200-3</w:t>
      </w:r>
    </w:p>
    <w:p w14:paraId="2DF69225" w14:textId="77777777" w:rsidR="00111E0A" w:rsidRPr="00405755" w:rsidRDefault="00111E0A" w:rsidP="003274DB"/>
    <w:p w14:paraId="675165C3" w14:textId="1420D17B" w:rsidR="00776004" w:rsidRPr="00405755" w:rsidRDefault="00E4587E" w:rsidP="00564664">
      <w:pPr>
        <w:pStyle w:val="Documentname"/>
      </w:pPr>
      <w:r>
        <w:t xml:space="preserve">on </w:t>
      </w:r>
      <w:r w:rsidR="00DC5C37">
        <w:t>Defintions</w:t>
      </w:r>
      <w:r>
        <w:t xml:space="preserve"> of Marine Signal Lights</w:t>
      </w:r>
      <w:r w:rsidR="00DC5C37">
        <w:t xml:space="preserve"> Performance</w:t>
      </w:r>
    </w:p>
    <w:p w14:paraId="38B9DF41" w14:textId="77777777" w:rsidR="00D74AE1" w:rsidRPr="00405755" w:rsidRDefault="00D74AE1" w:rsidP="00D74AE1"/>
    <w:p w14:paraId="4DB68C4A" w14:textId="77777777" w:rsidR="006A48A6" w:rsidRPr="00405755" w:rsidRDefault="006A48A6" w:rsidP="00D74AE1"/>
    <w:p w14:paraId="6F30DE41" w14:textId="77777777" w:rsidR="005378B8" w:rsidRPr="00405755" w:rsidRDefault="005378B8" w:rsidP="00D74AE1"/>
    <w:p w14:paraId="40CB489E" w14:textId="77777777" w:rsidR="005378B8" w:rsidRPr="00405755" w:rsidRDefault="005378B8" w:rsidP="00D74AE1"/>
    <w:p w14:paraId="0E4E12AA" w14:textId="77777777" w:rsidR="005378B8" w:rsidRPr="00405755" w:rsidRDefault="005378B8" w:rsidP="00D74AE1"/>
    <w:p w14:paraId="642EBD13" w14:textId="77777777" w:rsidR="005378B8" w:rsidRPr="00405755" w:rsidRDefault="005378B8" w:rsidP="00D74AE1"/>
    <w:p w14:paraId="70188061" w14:textId="77777777" w:rsidR="005378B8" w:rsidRPr="00405755" w:rsidRDefault="005378B8" w:rsidP="00D74AE1"/>
    <w:p w14:paraId="7701FA74" w14:textId="77777777" w:rsidR="005378B8" w:rsidRPr="00405755" w:rsidRDefault="005378B8" w:rsidP="00D74AE1"/>
    <w:p w14:paraId="21F21FAA" w14:textId="77777777" w:rsidR="005378B8" w:rsidRPr="00405755" w:rsidRDefault="005378B8" w:rsidP="00D74AE1"/>
    <w:p w14:paraId="60B58968" w14:textId="77777777" w:rsidR="005378B8" w:rsidRPr="00405755" w:rsidRDefault="005378B8" w:rsidP="00D74AE1"/>
    <w:p w14:paraId="5D54F33F" w14:textId="77777777" w:rsidR="005378B8" w:rsidRPr="00405755" w:rsidRDefault="005378B8" w:rsidP="00D74AE1"/>
    <w:p w14:paraId="1F0490E7" w14:textId="77777777" w:rsidR="005378B8" w:rsidRPr="00405755" w:rsidRDefault="005378B8" w:rsidP="00D74AE1"/>
    <w:p w14:paraId="0D37BFAB" w14:textId="77777777" w:rsidR="005378B8" w:rsidRPr="00405755" w:rsidRDefault="005378B8" w:rsidP="00D74AE1"/>
    <w:p w14:paraId="2EC0BD1E" w14:textId="77777777" w:rsidR="005378B8" w:rsidRPr="00405755" w:rsidRDefault="005378B8" w:rsidP="00D74AE1"/>
    <w:p w14:paraId="3323F201" w14:textId="77777777" w:rsidR="005378B8" w:rsidRPr="00405755" w:rsidRDefault="005378B8" w:rsidP="00D74AE1"/>
    <w:p w14:paraId="19A2963B" w14:textId="77777777" w:rsidR="005378B8" w:rsidRPr="00405755" w:rsidRDefault="005378B8" w:rsidP="00D74AE1"/>
    <w:p w14:paraId="0D6A21B7" w14:textId="77777777" w:rsidR="005378B8" w:rsidRPr="00405755" w:rsidRDefault="005378B8" w:rsidP="00D74AE1"/>
    <w:p w14:paraId="3B9C1983" w14:textId="77777777" w:rsidR="005378B8" w:rsidRPr="00405755" w:rsidRDefault="005378B8" w:rsidP="00D74AE1"/>
    <w:p w14:paraId="6E8B7A9F" w14:textId="77777777" w:rsidR="005378B8" w:rsidRPr="00405755" w:rsidRDefault="005378B8" w:rsidP="00D74AE1"/>
    <w:p w14:paraId="77EC2343" w14:textId="77777777" w:rsidR="005378B8" w:rsidRPr="00405755" w:rsidRDefault="005378B8" w:rsidP="00D74AE1"/>
    <w:p w14:paraId="0195F3E4" w14:textId="77777777" w:rsidR="005378B8" w:rsidRPr="00405755" w:rsidRDefault="005378B8" w:rsidP="00D74AE1"/>
    <w:p w14:paraId="70BA1F4F" w14:textId="6D040A51" w:rsidR="005378B8" w:rsidRPr="00405755" w:rsidRDefault="005378B8" w:rsidP="005378B8">
      <w:pPr>
        <w:pStyle w:val="Editionnumber"/>
      </w:pPr>
      <w:r w:rsidRPr="00405755">
        <w:t xml:space="preserve">Edition </w:t>
      </w:r>
      <w:r w:rsidR="00E745C6">
        <w:t>2</w:t>
      </w:r>
      <w:commentRangeStart w:id="0"/>
      <w:r w:rsidRPr="00405755">
        <w:t>.0</w:t>
      </w:r>
      <w:commentRangeEnd w:id="0"/>
      <w:r w:rsidRPr="00405755">
        <w:rPr>
          <w:rStyle w:val="CommentReference"/>
          <w:b w:val="0"/>
          <w:color w:val="auto"/>
        </w:rPr>
        <w:commentReference w:id="0"/>
      </w:r>
    </w:p>
    <w:p w14:paraId="2F4FFD5B" w14:textId="77777777" w:rsidR="006A48A6" w:rsidRDefault="005378B8" w:rsidP="005378B8">
      <w:pPr>
        <w:pStyle w:val="Documentdate"/>
      </w:pPr>
      <w:r w:rsidRPr="00405755">
        <w:t xml:space="preserve">Document </w:t>
      </w:r>
      <w:commentRangeStart w:id="1"/>
      <w:r w:rsidRPr="00405755">
        <w:t>date</w:t>
      </w:r>
      <w:commentRangeEnd w:id="1"/>
      <w:r w:rsidRPr="00405755">
        <w:rPr>
          <w:rStyle w:val="CommentReference"/>
          <w:b w:val="0"/>
          <w:color w:val="auto"/>
        </w:rPr>
        <w:commentReference w:id="1"/>
      </w:r>
    </w:p>
    <w:p w14:paraId="6794962F" w14:textId="4F35FD38" w:rsidR="0072592B" w:rsidRPr="00405755" w:rsidRDefault="0072592B" w:rsidP="0072592B">
      <w:pPr>
        <w:pStyle w:val="Revokes"/>
      </w:pPr>
    </w:p>
    <w:p w14:paraId="2AB76167" w14:textId="77777777" w:rsidR="00BC27F6" w:rsidRPr="00405755" w:rsidRDefault="00BC27F6" w:rsidP="00D74AE1">
      <w:pPr>
        <w:sectPr w:rsidR="00BC27F6" w:rsidRPr="00405755"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82081FC"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4856849F" w14:textId="77777777" w:rsidTr="005E4659">
        <w:tc>
          <w:tcPr>
            <w:tcW w:w="1908" w:type="dxa"/>
          </w:tcPr>
          <w:p w14:paraId="72278B04" w14:textId="77777777" w:rsidR="00914E26" w:rsidRPr="00405755" w:rsidRDefault="00914E26" w:rsidP="00914E26">
            <w:pPr>
              <w:pStyle w:val="Tabletexttitle"/>
            </w:pPr>
            <w:r w:rsidRPr="00405755">
              <w:t>Date</w:t>
            </w:r>
          </w:p>
        </w:tc>
        <w:tc>
          <w:tcPr>
            <w:tcW w:w="3576" w:type="dxa"/>
          </w:tcPr>
          <w:p w14:paraId="720D1CEC" w14:textId="77777777" w:rsidR="00914E26" w:rsidRPr="00405755" w:rsidRDefault="00914E26" w:rsidP="00914E26">
            <w:pPr>
              <w:pStyle w:val="Tabletexttitle"/>
            </w:pPr>
            <w:r w:rsidRPr="00405755">
              <w:t>Page / Section Revised</w:t>
            </w:r>
          </w:p>
        </w:tc>
        <w:tc>
          <w:tcPr>
            <w:tcW w:w="5001" w:type="dxa"/>
          </w:tcPr>
          <w:p w14:paraId="7C1B8F54" w14:textId="77777777" w:rsidR="00914E26" w:rsidRPr="00405755" w:rsidRDefault="00914E26" w:rsidP="005E4659">
            <w:pPr>
              <w:pStyle w:val="Tabletexttitle"/>
              <w:ind w:right="112"/>
            </w:pPr>
            <w:r w:rsidRPr="00405755">
              <w:t>Requirement for Revision</w:t>
            </w:r>
          </w:p>
        </w:tc>
      </w:tr>
      <w:tr w:rsidR="005E4659" w:rsidRPr="00405755" w14:paraId="13F6E108" w14:textId="77777777" w:rsidTr="005E4659">
        <w:trPr>
          <w:trHeight w:val="851"/>
        </w:trPr>
        <w:tc>
          <w:tcPr>
            <w:tcW w:w="1908" w:type="dxa"/>
            <w:vAlign w:val="center"/>
          </w:tcPr>
          <w:p w14:paraId="3A2AB263" w14:textId="34DBE7B5" w:rsidR="00914E26" w:rsidRPr="00405755" w:rsidRDefault="00E745C6" w:rsidP="00914E26">
            <w:pPr>
              <w:pStyle w:val="Tabletext"/>
            </w:pPr>
            <w:r>
              <w:t>4 Dec 2008</w:t>
            </w:r>
          </w:p>
        </w:tc>
        <w:tc>
          <w:tcPr>
            <w:tcW w:w="3576" w:type="dxa"/>
            <w:vAlign w:val="center"/>
          </w:tcPr>
          <w:p w14:paraId="130A45A7" w14:textId="67BD2AAD" w:rsidR="00914E26" w:rsidRPr="00405755" w:rsidRDefault="00914E26" w:rsidP="00914E26">
            <w:pPr>
              <w:pStyle w:val="Tabletext"/>
            </w:pPr>
          </w:p>
        </w:tc>
        <w:tc>
          <w:tcPr>
            <w:tcW w:w="5001" w:type="dxa"/>
            <w:vAlign w:val="center"/>
          </w:tcPr>
          <w:p w14:paraId="0C1EC84D" w14:textId="2004805D" w:rsidR="00914E26" w:rsidRPr="00405755" w:rsidRDefault="00E745C6" w:rsidP="00914E26">
            <w:pPr>
              <w:pStyle w:val="Tabletext"/>
            </w:pPr>
            <w:r>
              <w:t>Edition 1</w:t>
            </w:r>
          </w:p>
        </w:tc>
      </w:tr>
      <w:tr w:rsidR="005E4659" w:rsidRPr="00405755" w14:paraId="6C054F47" w14:textId="77777777" w:rsidTr="005E4659">
        <w:trPr>
          <w:trHeight w:val="851"/>
        </w:trPr>
        <w:tc>
          <w:tcPr>
            <w:tcW w:w="1908" w:type="dxa"/>
            <w:vAlign w:val="center"/>
          </w:tcPr>
          <w:p w14:paraId="0123A615" w14:textId="77777777" w:rsidR="00914E26" w:rsidRPr="00405755" w:rsidRDefault="00914E26" w:rsidP="00914E26">
            <w:pPr>
              <w:pStyle w:val="Tabletext"/>
            </w:pPr>
          </w:p>
        </w:tc>
        <w:tc>
          <w:tcPr>
            <w:tcW w:w="3576" w:type="dxa"/>
            <w:vAlign w:val="center"/>
          </w:tcPr>
          <w:p w14:paraId="4FA7339E" w14:textId="77777777" w:rsidR="00914E26" w:rsidRPr="00405755" w:rsidRDefault="00914E26" w:rsidP="00914E26">
            <w:pPr>
              <w:pStyle w:val="Tabletext"/>
            </w:pPr>
          </w:p>
        </w:tc>
        <w:tc>
          <w:tcPr>
            <w:tcW w:w="5001" w:type="dxa"/>
            <w:vAlign w:val="center"/>
          </w:tcPr>
          <w:p w14:paraId="5C7412E2" w14:textId="77777777" w:rsidR="00914E26" w:rsidRPr="00405755" w:rsidRDefault="00914E26" w:rsidP="00914E26">
            <w:pPr>
              <w:pStyle w:val="Tabletext"/>
            </w:pPr>
          </w:p>
        </w:tc>
      </w:tr>
      <w:tr w:rsidR="005E4659" w:rsidRPr="00405755" w14:paraId="589CDB22" w14:textId="77777777" w:rsidTr="005E4659">
        <w:trPr>
          <w:trHeight w:val="851"/>
        </w:trPr>
        <w:tc>
          <w:tcPr>
            <w:tcW w:w="1908" w:type="dxa"/>
            <w:vAlign w:val="center"/>
          </w:tcPr>
          <w:p w14:paraId="22BF3534" w14:textId="77777777" w:rsidR="00914E26" w:rsidRPr="00405755" w:rsidRDefault="00914E26" w:rsidP="00914E26">
            <w:pPr>
              <w:pStyle w:val="Tabletext"/>
            </w:pPr>
          </w:p>
        </w:tc>
        <w:tc>
          <w:tcPr>
            <w:tcW w:w="3576" w:type="dxa"/>
            <w:vAlign w:val="center"/>
          </w:tcPr>
          <w:p w14:paraId="1C68E0A3" w14:textId="77777777" w:rsidR="00914E26" w:rsidRPr="00405755" w:rsidRDefault="00914E26" w:rsidP="00914E26">
            <w:pPr>
              <w:pStyle w:val="Tabletext"/>
            </w:pPr>
          </w:p>
        </w:tc>
        <w:tc>
          <w:tcPr>
            <w:tcW w:w="5001" w:type="dxa"/>
            <w:vAlign w:val="center"/>
          </w:tcPr>
          <w:p w14:paraId="7E7E9165" w14:textId="77777777" w:rsidR="00914E26" w:rsidRPr="00405755" w:rsidRDefault="00914E26" w:rsidP="00914E26">
            <w:pPr>
              <w:pStyle w:val="Tabletext"/>
            </w:pPr>
          </w:p>
        </w:tc>
      </w:tr>
      <w:tr w:rsidR="005E4659" w:rsidRPr="00405755" w14:paraId="5CA9AD35" w14:textId="77777777" w:rsidTr="005E4659">
        <w:trPr>
          <w:trHeight w:val="851"/>
        </w:trPr>
        <w:tc>
          <w:tcPr>
            <w:tcW w:w="1908" w:type="dxa"/>
            <w:vAlign w:val="center"/>
          </w:tcPr>
          <w:p w14:paraId="148F828B" w14:textId="77777777" w:rsidR="00914E26" w:rsidRPr="00405755" w:rsidRDefault="00914E26" w:rsidP="00914E26">
            <w:pPr>
              <w:pStyle w:val="Tabletext"/>
            </w:pPr>
          </w:p>
        </w:tc>
        <w:tc>
          <w:tcPr>
            <w:tcW w:w="3576" w:type="dxa"/>
            <w:vAlign w:val="center"/>
          </w:tcPr>
          <w:p w14:paraId="608FC425" w14:textId="77777777" w:rsidR="00914E26" w:rsidRPr="00405755" w:rsidRDefault="00914E26" w:rsidP="00914E26">
            <w:pPr>
              <w:pStyle w:val="Tabletext"/>
            </w:pPr>
          </w:p>
        </w:tc>
        <w:tc>
          <w:tcPr>
            <w:tcW w:w="5001" w:type="dxa"/>
            <w:vAlign w:val="center"/>
          </w:tcPr>
          <w:p w14:paraId="06649B62" w14:textId="77777777" w:rsidR="00914E26" w:rsidRPr="00405755" w:rsidRDefault="00914E26" w:rsidP="00914E26">
            <w:pPr>
              <w:pStyle w:val="Tabletext"/>
            </w:pPr>
          </w:p>
        </w:tc>
      </w:tr>
      <w:tr w:rsidR="005E4659" w:rsidRPr="00405755" w14:paraId="0B2E0E0B" w14:textId="77777777" w:rsidTr="005E4659">
        <w:trPr>
          <w:trHeight w:val="851"/>
        </w:trPr>
        <w:tc>
          <w:tcPr>
            <w:tcW w:w="1908" w:type="dxa"/>
            <w:vAlign w:val="center"/>
          </w:tcPr>
          <w:p w14:paraId="7466A357" w14:textId="77777777" w:rsidR="00914E26" w:rsidRPr="00405755" w:rsidRDefault="00914E26" w:rsidP="00914E26">
            <w:pPr>
              <w:pStyle w:val="Tabletext"/>
            </w:pPr>
          </w:p>
        </w:tc>
        <w:tc>
          <w:tcPr>
            <w:tcW w:w="3576" w:type="dxa"/>
            <w:vAlign w:val="center"/>
          </w:tcPr>
          <w:p w14:paraId="20953FB0" w14:textId="77777777" w:rsidR="00914E26" w:rsidRPr="00405755" w:rsidRDefault="00914E26" w:rsidP="00914E26">
            <w:pPr>
              <w:pStyle w:val="Tabletext"/>
            </w:pPr>
          </w:p>
        </w:tc>
        <w:tc>
          <w:tcPr>
            <w:tcW w:w="5001" w:type="dxa"/>
            <w:vAlign w:val="center"/>
          </w:tcPr>
          <w:p w14:paraId="18B8F8D0" w14:textId="77777777" w:rsidR="00914E26" w:rsidRPr="00405755" w:rsidRDefault="00914E26" w:rsidP="00914E26">
            <w:pPr>
              <w:pStyle w:val="Tabletext"/>
            </w:pPr>
          </w:p>
        </w:tc>
      </w:tr>
      <w:tr w:rsidR="005E4659" w:rsidRPr="00405755" w14:paraId="0862559C" w14:textId="77777777" w:rsidTr="005E4659">
        <w:trPr>
          <w:trHeight w:val="851"/>
        </w:trPr>
        <w:tc>
          <w:tcPr>
            <w:tcW w:w="1908" w:type="dxa"/>
            <w:vAlign w:val="center"/>
          </w:tcPr>
          <w:p w14:paraId="00DD849B" w14:textId="77777777" w:rsidR="00914E26" w:rsidRPr="00405755" w:rsidRDefault="00914E26" w:rsidP="00914E26">
            <w:pPr>
              <w:pStyle w:val="Tabletext"/>
            </w:pPr>
          </w:p>
        </w:tc>
        <w:tc>
          <w:tcPr>
            <w:tcW w:w="3576" w:type="dxa"/>
            <w:vAlign w:val="center"/>
          </w:tcPr>
          <w:p w14:paraId="4D34E229" w14:textId="77777777" w:rsidR="00914E26" w:rsidRPr="00405755" w:rsidRDefault="00914E26" w:rsidP="00914E26">
            <w:pPr>
              <w:pStyle w:val="Tabletext"/>
            </w:pPr>
          </w:p>
        </w:tc>
        <w:tc>
          <w:tcPr>
            <w:tcW w:w="5001" w:type="dxa"/>
            <w:vAlign w:val="center"/>
          </w:tcPr>
          <w:p w14:paraId="00D50D0D" w14:textId="77777777" w:rsidR="00914E26" w:rsidRPr="00405755" w:rsidRDefault="00914E26" w:rsidP="00914E26">
            <w:pPr>
              <w:pStyle w:val="Tabletext"/>
            </w:pPr>
          </w:p>
        </w:tc>
      </w:tr>
      <w:tr w:rsidR="005E4659" w:rsidRPr="00405755" w14:paraId="239FCB42" w14:textId="77777777" w:rsidTr="005E4659">
        <w:trPr>
          <w:trHeight w:val="851"/>
        </w:trPr>
        <w:tc>
          <w:tcPr>
            <w:tcW w:w="1908" w:type="dxa"/>
            <w:vAlign w:val="center"/>
          </w:tcPr>
          <w:p w14:paraId="3F7B09C1" w14:textId="77777777" w:rsidR="00914E26" w:rsidRPr="00405755" w:rsidRDefault="00914E26" w:rsidP="00914E26">
            <w:pPr>
              <w:pStyle w:val="Tabletext"/>
            </w:pPr>
          </w:p>
        </w:tc>
        <w:tc>
          <w:tcPr>
            <w:tcW w:w="3576" w:type="dxa"/>
            <w:vAlign w:val="center"/>
          </w:tcPr>
          <w:p w14:paraId="6E320C69" w14:textId="77777777" w:rsidR="00914E26" w:rsidRPr="00405755" w:rsidRDefault="00914E26" w:rsidP="00914E26">
            <w:pPr>
              <w:pStyle w:val="Tabletext"/>
            </w:pPr>
          </w:p>
        </w:tc>
        <w:tc>
          <w:tcPr>
            <w:tcW w:w="5001" w:type="dxa"/>
            <w:vAlign w:val="center"/>
          </w:tcPr>
          <w:p w14:paraId="111311D5" w14:textId="77777777" w:rsidR="00914E26" w:rsidRPr="00405755" w:rsidRDefault="00914E26" w:rsidP="00914E26">
            <w:pPr>
              <w:pStyle w:val="Tabletext"/>
            </w:pPr>
          </w:p>
        </w:tc>
      </w:tr>
    </w:tbl>
    <w:p w14:paraId="44456344" w14:textId="77777777" w:rsidR="005E4659" w:rsidRDefault="005E4659" w:rsidP="00914E26">
      <w:pPr>
        <w:spacing w:after="200" w:line="276" w:lineRule="auto"/>
      </w:pPr>
    </w:p>
    <w:p w14:paraId="34FDFBB3" w14:textId="77777777" w:rsidR="00530A84" w:rsidRPr="00040954" w:rsidRDefault="00530A84" w:rsidP="00914E26">
      <w:pPr>
        <w:spacing w:after="200" w:line="276" w:lineRule="auto"/>
        <w:rPr>
          <w:sz w:val="22"/>
        </w:rPr>
      </w:pPr>
    </w:p>
    <w:p w14:paraId="0EADCD42" w14:textId="77777777" w:rsidR="00530A84" w:rsidRDefault="00530A84" w:rsidP="00914E26">
      <w:pPr>
        <w:spacing w:after="200" w:line="276" w:lineRule="auto"/>
      </w:pPr>
    </w:p>
    <w:p w14:paraId="3CA81E8A" w14:textId="77777777" w:rsidR="00530A84" w:rsidRPr="00405755" w:rsidRDefault="00530A84" w:rsidP="00914E26">
      <w:pPr>
        <w:spacing w:after="200" w:line="276" w:lineRule="auto"/>
        <w:sectPr w:rsidR="00530A84" w:rsidRPr="00405755" w:rsidSect="00111E0A">
          <w:headerReference w:type="default" r:id="rId17"/>
          <w:footerReference w:type="default" r:id="rId18"/>
          <w:pgSz w:w="11906" w:h="16838" w:code="9"/>
          <w:pgMar w:top="567" w:right="794" w:bottom="567" w:left="907" w:header="567" w:footer="850" w:gutter="0"/>
          <w:cols w:space="708"/>
          <w:docGrid w:linePitch="360"/>
        </w:sectPr>
      </w:pPr>
    </w:p>
    <w:p w14:paraId="18A86B80" w14:textId="77777777" w:rsidR="001B7940" w:rsidRDefault="001B7940" w:rsidP="001B7940">
      <w:pPr>
        <w:pStyle w:val="THECOUNCIL"/>
      </w:pPr>
      <w:bookmarkStart w:id="3" w:name="_Toc442255952"/>
      <w:r w:rsidRPr="00405755">
        <w:lastRenderedPageBreak/>
        <w:t xml:space="preserve">THE </w:t>
      </w:r>
      <w:r w:rsidR="005C67E5">
        <w:t xml:space="preserve">IALA </w:t>
      </w:r>
      <w:r w:rsidRPr="00405755">
        <w:t>COUNCIL</w:t>
      </w:r>
    </w:p>
    <w:p w14:paraId="0A932C0F" w14:textId="77777777" w:rsidR="00470488" w:rsidRDefault="00166C2E" w:rsidP="001B7940">
      <w:pPr>
        <w:pStyle w:val="Noting"/>
      </w:pPr>
      <w:commentRangeStart w:id="4"/>
      <w:r w:rsidRPr="004A484C">
        <w:rPr>
          <w:b/>
        </w:rPr>
        <w:t>RECALLING</w:t>
      </w:r>
      <w:commentRangeEnd w:id="4"/>
      <w:r>
        <w:rPr>
          <w:rStyle w:val="CommentReference"/>
          <w:rFonts w:eastAsiaTheme="minorHAnsi" w:cstheme="minorBidi"/>
        </w:rPr>
        <w:commentReference w:id="4"/>
      </w:r>
      <w:r w:rsidR="00470488">
        <w:t>:</w:t>
      </w:r>
    </w:p>
    <w:p w14:paraId="1030DF66" w14:textId="0346708D" w:rsidR="00166C2E" w:rsidRDefault="00470488" w:rsidP="00470488">
      <w:pPr>
        <w:pStyle w:val="List1-recommendation"/>
      </w:pPr>
      <w:r w:rsidRPr="00470488">
        <w:t>T</w:t>
      </w:r>
      <w:r w:rsidR="005A5370" w:rsidRPr="00DC58FA">
        <w:t>he function of IALA with respect to Safety of Navigation, the efficiency of maritime transport and the protection of the environment</w:t>
      </w:r>
      <w:r>
        <w:t>.</w:t>
      </w:r>
    </w:p>
    <w:p w14:paraId="3DF713FC" w14:textId="213D7DCE" w:rsidR="00B9146E" w:rsidRDefault="005A5370" w:rsidP="00470488">
      <w:pPr>
        <w:pStyle w:val="List1-recommendation"/>
      </w:pPr>
      <w:r>
        <w:t>Article 8 of the IALA</w:t>
      </w:r>
      <w:r w:rsidRPr="00A326AC">
        <w:t xml:space="preserve"> Constitution regarding the authority, duties and functions of the Council</w:t>
      </w:r>
      <w:r w:rsidR="00470488">
        <w:t>.</w:t>
      </w:r>
    </w:p>
    <w:p w14:paraId="6158C2F3" w14:textId="77777777" w:rsidR="00470488" w:rsidRDefault="00166C2E" w:rsidP="001B7940">
      <w:pPr>
        <w:pStyle w:val="Noting"/>
      </w:pPr>
      <w:r>
        <w:rPr>
          <w:b/>
        </w:rPr>
        <w:t>RECOGNISING</w:t>
      </w:r>
      <w:r w:rsidR="00470488">
        <w:t>:</w:t>
      </w:r>
    </w:p>
    <w:p w14:paraId="4AC692C6" w14:textId="180AFAC8" w:rsidR="00166C2E" w:rsidRPr="00166C2E" w:rsidRDefault="004A5D83" w:rsidP="00470488">
      <w:pPr>
        <w:pStyle w:val="List1-recommendation"/>
        <w:numPr>
          <w:ilvl w:val="0"/>
          <w:numId w:val="37"/>
        </w:numPr>
      </w:pPr>
      <w:r>
        <w:rPr>
          <w:bCs/>
        </w:rPr>
        <w:t>that for the adequate performance of marine signal lights, both their photometric and colorimetric parameters have to be ensured;</w:t>
      </w:r>
    </w:p>
    <w:p w14:paraId="389E494A" w14:textId="77777777" w:rsidR="004A5D83" w:rsidRPr="004A5D83" w:rsidRDefault="004A5D83" w:rsidP="004A5D83">
      <w:pPr>
        <w:pStyle w:val="List1-recommendation"/>
        <w:numPr>
          <w:ilvl w:val="0"/>
          <w:numId w:val="37"/>
        </w:numPr>
        <w:rPr>
          <w:b/>
          <w:bCs/>
        </w:rPr>
      </w:pPr>
      <w:r w:rsidRPr="004A5D83">
        <w:rPr>
          <w:bCs/>
        </w:rPr>
        <w:t>that a great variety of light sources have been and are still being developed;</w:t>
      </w:r>
    </w:p>
    <w:p w14:paraId="12A84DC6" w14:textId="68CB5D85" w:rsidR="004A5D83" w:rsidRPr="004A5D83" w:rsidRDefault="004A5D83" w:rsidP="004A5D83">
      <w:pPr>
        <w:pStyle w:val="List1-recommendation"/>
        <w:numPr>
          <w:ilvl w:val="0"/>
          <w:numId w:val="37"/>
        </w:numPr>
        <w:rPr>
          <w:b/>
          <w:bCs/>
        </w:rPr>
      </w:pPr>
      <w:r w:rsidRPr="004A5D83">
        <w:rPr>
          <w:bCs/>
        </w:rPr>
        <w:t>that there are many different methods and equipme</w:t>
      </w:r>
      <w:r>
        <w:rPr>
          <w:bCs/>
        </w:rPr>
        <w:t>nt for the measurement of light.</w:t>
      </w:r>
    </w:p>
    <w:p w14:paraId="368BB777" w14:textId="77777777" w:rsidR="004A5D83" w:rsidRDefault="0051568A" w:rsidP="001B7940">
      <w:pPr>
        <w:pStyle w:val="Noting"/>
        <w:rPr>
          <w:bCs/>
        </w:rPr>
      </w:pPr>
      <w:r>
        <w:rPr>
          <w:b/>
        </w:rPr>
        <w:t xml:space="preserve">NOTING </w:t>
      </w:r>
      <w:r w:rsidR="004A5D83">
        <w:rPr>
          <w:bCs/>
        </w:rPr>
        <w:t xml:space="preserve">that </w:t>
      </w:r>
    </w:p>
    <w:p w14:paraId="5F9F3CCB" w14:textId="74CC0D90" w:rsidR="0051568A" w:rsidRPr="004A5D83" w:rsidRDefault="004A5D83" w:rsidP="004A5D83">
      <w:pPr>
        <w:pStyle w:val="List1-recommendation"/>
        <w:numPr>
          <w:ilvl w:val="0"/>
          <w:numId w:val="40"/>
        </w:numPr>
      </w:pPr>
      <w:r w:rsidRPr="004A5D83">
        <w:rPr>
          <w:bCs/>
        </w:rPr>
        <w:t>defined standards for photometry and colorimetry should be used worldwide to ensure the quality of signal lights for mariners;</w:t>
      </w:r>
    </w:p>
    <w:p w14:paraId="687AD14D" w14:textId="77777777" w:rsidR="004A5D83" w:rsidRPr="004A5D83" w:rsidRDefault="004A5D83" w:rsidP="004A5D83">
      <w:pPr>
        <w:pStyle w:val="List1-recommendation"/>
        <w:numPr>
          <w:ilvl w:val="0"/>
          <w:numId w:val="40"/>
        </w:numPr>
        <w:rPr>
          <w:b/>
          <w:bCs/>
        </w:rPr>
      </w:pPr>
      <w:r w:rsidRPr="004A5D83">
        <w:rPr>
          <w:bCs/>
        </w:rPr>
        <w:t>that this document only applies to marine Aid-to-Navigation signal lights that are installed after the publication date of this document;</w:t>
      </w:r>
    </w:p>
    <w:p w14:paraId="02641585" w14:textId="2D2C9507" w:rsidR="004A5D83" w:rsidRPr="0051568A" w:rsidRDefault="004A5D83" w:rsidP="004A5D83">
      <w:pPr>
        <w:pStyle w:val="List1-recommendation"/>
        <w:numPr>
          <w:ilvl w:val="0"/>
          <w:numId w:val="40"/>
        </w:numPr>
      </w:pPr>
      <w:r>
        <w:rPr>
          <w:bCs/>
        </w:rPr>
        <w:t>that there should be available laboratories, which are working according to this documentation, for all IALA members and other appropriate Authorities which could be operated by themselves, by other Authorities in the same country or another country, or by private companies;</w:t>
      </w:r>
    </w:p>
    <w:p w14:paraId="0A2BBF5F" w14:textId="1D07AA8A" w:rsidR="001B7940" w:rsidRPr="00405755" w:rsidRDefault="00B9146E" w:rsidP="001B7940">
      <w:pPr>
        <w:pStyle w:val="Noting"/>
      </w:pPr>
      <w:r>
        <w:rPr>
          <w:b/>
        </w:rPr>
        <w:t>CONSIDERING</w:t>
      </w:r>
      <w:r w:rsidR="00A326AC">
        <w:rPr>
          <w:b/>
        </w:rPr>
        <w:t xml:space="preserve"> </w:t>
      </w:r>
      <w:r w:rsidR="001B7940" w:rsidRPr="00405755">
        <w:t xml:space="preserve">the </w:t>
      </w:r>
      <w:r>
        <w:t>proposals</w:t>
      </w:r>
      <w:r w:rsidR="00A326AC" w:rsidRPr="00A326AC">
        <w:t xml:space="preserve"> of </w:t>
      </w:r>
      <w:r w:rsidR="00A326AC" w:rsidRPr="004A5D83">
        <w:t xml:space="preserve">the </w:t>
      </w:r>
      <w:r w:rsidR="004A5D83" w:rsidRPr="004A5D83">
        <w:t>ENG Committee</w:t>
      </w:r>
      <w:r>
        <w:t>,</w:t>
      </w:r>
    </w:p>
    <w:p w14:paraId="4B5966B1" w14:textId="2FA02BF8" w:rsidR="001B7940" w:rsidRPr="00405755" w:rsidRDefault="00A326AC" w:rsidP="001B7940">
      <w:pPr>
        <w:pStyle w:val="Noting"/>
        <w:rPr>
          <w:b/>
        </w:rPr>
      </w:pPr>
      <w:r>
        <w:rPr>
          <w:b/>
        </w:rPr>
        <w:t>ADOPTS</w:t>
      </w:r>
      <w:r w:rsidR="00B9146E" w:rsidRPr="00B9146E">
        <w:t xml:space="preserve"> </w:t>
      </w:r>
      <w:r w:rsidR="004A5D83">
        <w:rPr>
          <w:bCs/>
        </w:rPr>
        <w:t xml:space="preserve">the Recommendation on Marine Aid-to-Navigation Signal Lights in the </w:t>
      </w:r>
      <w:r w:rsidR="00661D82">
        <w:rPr>
          <w:bCs/>
        </w:rPr>
        <w:t>A</w:t>
      </w:r>
      <w:r w:rsidR="004A5D83">
        <w:rPr>
          <w:bCs/>
        </w:rPr>
        <w:t>nnex of this recommendation; and,</w:t>
      </w:r>
    </w:p>
    <w:p w14:paraId="3FC58392" w14:textId="66645E7B" w:rsidR="001B794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1B7940" w:rsidRPr="00405755">
        <w:t>,</w:t>
      </w:r>
    </w:p>
    <w:p w14:paraId="23C4721A" w14:textId="77777777" w:rsidR="00DB2299" w:rsidRDefault="00B9146E" w:rsidP="001B7940">
      <w:pPr>
        <w:pStyle w:val="Noting"/>
        <w:rPr>
          <w:bCs/>
        </w:rPr>
      </w:pPr>
      <w:r>
        <w:rPr>
          <w:b/>
        </w:rPr>
        <w:t>RECOMMENDS</w:t>
      </w:r>
      <w:r>
        <w:t xml:space="preserve"> </w:t>
      </w:r>
      <w:r w:rsidR="00DB2299">
        <w:rPr>
          <w:bCs/>
        </w:rPr>
        <w:t>that</w:t>
      </w:r>
    </w:p>
    <w:p w14:paraId="175547C4" w14:textId="20C7F762" w:rsidR="00B9146E" w:rsidRPr="00DB2299" w:rsidRDefault="004A5D83" w:rsidP="00DB2299">
      <w:pPr>
        <w:pStyle w:val="Noting"/>
        <w:numPr>
          <w:ilvl w:val="0"/>
          <w:numId w:val="41"/>
        </w:numPr>
      </w:pPr>
      <w:r>
        <w:rPr>
          <w:bCs/>
        </w:rPr>
        <w:t>National Members and other appropriate Authorities providing marine aids to navigation services carry out photometric and colorimetric measurements of Marine Aid-to-Navigation Signal Lights in accordance with this re</w:t>
      </w:r>
      <w:r w:rsidR="00DB2299">
        <w:rPr>
          <w:bCs/>
        </w:rPr>
        <w:t>commendation;</w:t>
      </w:r>
    </w:p>
    <w:p w14:paraId="2CBB1EE3" w14:textId="453AA02A" w:rsidR="00DB2299" w:rsidRPr="00B9146E" w:rsidRDefault="00DB2299" w:rsidP="00DB2299">
      <w:pPr>
        <w:pStyle w:val="Noting"/>
        <w:numPr>
          <w:ilvl w:val="0"/>
          <w:numId w:val="41"/>
        </w:numPr>
      </w:pPr>
      <w:r>
        <w:rPr>
          <w:bCs/>
        </w:rPr>
        <w:t xml:space="preserve">Industrial Members shall specify the performance of their visual aids-to-navigation in accordance with this recommendation; </w:t>
      </w:r>
    </w:p>
    <w:p w14:paraId="3DAEE7DF" w14:textId="29B4B883" w:rsidR="00A326AC" w:rsidRPr="00A326AC" w:rsidRDefault="00A326AC" w:rsidP="001B7940">
      <w:pPr>
        <w:pStyle w:val="Noting"/>
      </w:pPr>
      <w:r>
        <w:rPr>
          <w:b/>
        </w:rPr>
        <w:t>REQUESTS</w:t>
      </w:r>
      <w:r>
        <w:t xml:space="preserve"> </w:t>
      </w:r>
      <w:r w:rsidRPr="00A326AC">
        <w:t xml:space="preserve">the </w:t>
      </w:r>
      <w:r w:rsidR="004A5D83" w:rsidRPr="004A5D83">
        <w:t xml:space="preserve">ENG </w:t>
      </w:r>
      <w:r w:rsidRPr="004A5D83">
        <w:t>Committee</w:t>
      </w:r>
      <w:r w:rsidR="00B9146E" w:rsidRPr="004A5D83">
        <w:t xml:space="preserve"> or such other committee as the Council may direct</w:t>
      </w:r>
      <w:r w:rsidRPr="00A326AC">
        <w:t xml:space="preserve"> to keep the Recommendation under review and to propose amendments as necessar</w:t>
      </w:r>
      <w:r>
        <w:t>y</w:t>
      </w:r>
      <w:r w:rsidR="00320A41">
        <w:t>.</w:t>
      </w:r>
    </w:p>
    <w:p w14:paraId="7A021C4B" w14:textId="2A3E0E3B" w:rsidR="001B7940" w:rsidRPr="00405755" w:rsidRDefault="001B7940" w:rsidP="001B7940">
      <w:pPr>
        <w:pStyle w:val="Noting"/>
        <w:rPr>
          <w:rFonts w:ascii="Arial" w:hAnsi="Arial"/>
        </w:rPr>
      </w:pPr>
      <w:r w:rsidRPr="00405755">
        <w:rPr>
          <w:b/>
        </w:rPr>
        <w:lastRenderedPageBreak/>
        <w:t>RE</w:t>
      </w:r>
      <w:r w:rsidR="00A326AC">
        <w:rPr>
          <w:b/>
        </w:rPr>
        <w:t>VOKE</w:t>
      </w:r>
      <w:r w:rsidRPr="004A5D83">
        <w:rPr>
          <w:b/>
        </w:rPr>
        <w:t>S</w:t>
      </w:r>
      <w:r w:rsidRPr="004A5D83">
        <w:t xml:space="preserve"> </w:t>
      </w:r>
      <w:r w:rsidR="0072592B" w:rsidRPr="004A5D83">
        <w:t xml:space="preserve">IALA </w:t>
      </w:r>
      <w:r w:rsidR="00C5418A" w:rsidRPr="004A5D83">
        <w:t xml:space="preserve">Recommendation </w:t>
      </w:r>
      <w:r w:rsidR="004A5D83" w:rsidRPr="004A5D83">
        <w:t>E</w:t>
      </w:r>
      <w:r w:rsidR="00C5418A" w:rsidRPr="004A5D83">
        <w:t>-</w:t>
      </w:r>
      <w:r w:rsidR="004A5D83" w:rsidRPr="004A5D83">
        <w:t>200-3</w:t>
      </w:r>
      <w:r w:rsidR="008D16C2" w:rsidRPr="004A5D83">
        <w:t xml:space="preserve"> Edition</w:t>
      </w:r>
      <w:r w:rsidR="004A5D83" w:rsidRPr="004A5D83">
        <w:t xml:space="preserve"> </w:t>
      </w:r>
      <w:r w:rsidR="00C5418A" w:rsidRPr="004A5D83">
        <w:t>1</w:t>
      </w:r>
      <w:r w:rsidR="004A5D83" w:rsidRPr="004A5D83">
        <w:t>.</w:t>
      </w:r>
    </w:p>
    <w:p w14:paraId="33B8A0B9" w14:textId="15175395" w:rsidR="004A5D83" w:rsidRDefault="004A5D83">
      <w:pPr>
        <w:spacing w:after="200" w:line="276" w:lineRule="auto"/>
        <w:rPr>
          <w:rFonts w:eastAsia="Times New Roman" w:cs="Times New Roman"/>
          <w:sz w:val="20"/>
          <w:szCs w:val="20"/>
          <w:lang w:eastAsia="en-GB"/>
        </w:rPr>
      </w:pPr>
      <w:bookmarkStart w:id="5" w:name="_Ref361228803"/>
      <w:bookmarkStart w:id="6" w:name="_Toc359496675"/>
      <w:bookmarkEnd w:id="3"/>
      <w:bookmarkEnd w:id="5"/>
      <w:bookmarkEnd w:id="6"/>
      <w:r>
        <w:br w:type="page"/>
      </w:r>
    </w:p>
    <w:p w14:paraId="3AEE3460" w14:textId="1AE050A8" w:rsidR="0044753A" w:rsidRDefault="00DC5C37" w:rsidP="004A5D83">
      <w:pPr>
        <w:pStyle w:val="Annex"/>
      </w:pPr>
      <w:r>
        <w:lastRenderedPageBreak/>
        <w:t xml:space="preserve">Definitions </w:t>
      </w:r>
      <w:r w:rsidR="004A5D83">
        <w:t>of marine signal Lights performance</w:t>
      </w:r>
    </w:p>
    <w:p w14:paraId="04D05508" w14:textId="155929BC" w:rsidR="008864FA" w:rsidRDefault="008864FA" w:rsidP="00FF4353">
      <w:pPr>
        <w:pStyle w:val="AnnexAHead1"/>
      </w:pPr>
      <w:r>
        <w:t>Overview</w:t>
      </w:r>
    </w:p>
    <w:p w14:paraId="41BD46FD" w14:textId="4DE1DD01" w:rsidR="008864FA" w:rsidRDefault="008864FA" w:rsidP="008864FA">
      <w:pPr>
        <w:pStyle w:val="BodyText"/>
        <w:rPr>
          <w:ins w:id="7" w:author="Malcolm Nicholson" w:date="2017-10-10T19:02:00Z"/>
        </w:rPr>
      </w:pPr>
      <w:r>
        <w:t>The definitions contained within this annex should be considered as the minimum requirement when reporting on the performance of a Marine Signal Lights. Where additional definitions are required for a particular application, they shall not conflict with definitions given below.</w:t>
      </w:r>
    </w:p>
    <w:p w14:paraId="6CE83B30" w14:textId="389A7797" w:rsidR="00E22752" w:rsidRDefault="00E22752">
      <w:pPr>
        <w:pStyle w:val="AnnexAHead1"/>
        <w:rPr>
          <w:ins w:id="8" w:author="Malcolm Nicholson" w:date="2017-10-10T19:03:00Z"/>
        </w:rPr>
        <w:pPrChange w:id="9" w:author="Malcolm Nicholson" w:date="2017-10-10T19:03:00Z">
          <w:pPr>
            <w:pStyle w:val="BodyText"/>
          </w:pPr>
        </w:pPrChange>
      </w:pPr>
      <w:ins w:id="10" w:author="Malcolm Nicholson" w:date="2017-10-10T19:03:00Z">
        <w:r>
          <w:t>measurement Geometry</w:t>
        </w:r>
      </w:ins>
    </w:p>
    <w:p w14:paraId="6C3AF6A7" w14:textId="5A381B76" w:rsidR="00E22752" w:rsidRPr="00E22752" w:rsidRDefault="00E22752">
      <w:pPr>
        <w:pStyle w:val="BodyText"/>
        <w:rPr>
          <w:lang w:eastAsia="en-GB"/>
          <w:rPrChange w:id="11" w:author="Malcolm Nicholson" w:date="2017-10-10T19:03:00Z">
            <w:rPr/>
          </w:rPrChange>
        </w:rPr>
      </w:pPr>
      <w:r>
        <w:rPr>
          <w:color w:val="000000" w:themeColor="text1"/>
          <w:lang w:eastAsia="en-GB"/>
        </w:rPr>
        <w:t>Make reference to CIE Documents</w:t>
      </w:r>
      <w:ins w:id="12" w:author="Malcolm Nicholson" w:date="2017-10-10T19:09:00Z">
        <w:r>
          <w:rPr>
            <w:color w:val="000000" w:themeColor="text1"/>
            <w:lang w:eastAsia="en-GB"/>
          </w:rPr>
          <w:t xml:space="preserve"> CIE 43 Photometry of Floodlights 1979 </w:t>
        </w:r>
      </w:ins>
      <w:ins w:id="13" w:author="Malcolm Nicholson" w:date="2017-10-10T19:10:00Z">
        <w:r w:rsidR="003F4E3E">
          <w:rPr>
            <w:color w:val="000000" w:themeColor="text1"/>
            <w:lang w:eastAsia="en-GB"/>
          </w:rPr>
          <w:t>a</w:t>
        </w:r>
      </w:ins>
      <w:ins w:id="14" w:author="Malcolm Nicholson" w:date="2017-10-10T19:09:00Z">
        <w:r w:rsidR="003F4E3E">
          <w:rPr>
            <w:color w:val="000000" w:themeColor="text1"/>
            <w:lang w:eastAsia="en-GB"/>
          </w:rPr>
          <w:t xml:space="preserve">nd remove </w:t>
        </w:r>
      </w:ins>
      <w:ins w:id="15" w:author="Malcolm Nicholson" w:date="2017-10-10T19:10:00Z">
        <w:r w:rsidR="003F4E3E">
          <w:rPr>
            <w:color w:val="000000" w:themeColor="text1"/>
            <w:lang w:eastAsia="en-GB"/>
          </w:rPr>
          <w:t>CIE 121 1996.</w:t>
        </w:r>
      </w:ins>
    </w:p>
    <w:p w14:paraId="675F2866" w14:textId="1C72D594" w:rsidR="004A5D83" w:rsidRDefault="005C0352" w:rsidP="00351899">
      <w:pPr>
        <w:pStyle w:val="AnnexAHead1"/>
      </w:pPr>
      <w:commentRangeStart w:id="16"/>
      <w:r>
        <w:t>Luminous Intensity versus Angle</w:t>
      </w:r>
      <w:commentRangeEnd w:id="16"/>
      <w:r w:rsidR="00E22752">
        <w:rPr>
          <w:rStyle w:val="CommentReference"/>
          <w:rFonts w:eastAsiaTheme="minorHAnsi" w:cstheme="minorBidi"/>
          <w:b w:val="0"/>
          <w:bCs w:val="0"/>
          <w:caps w:val="0"/>
          <w:color w:val="auto"/>
          <w:lang w:eastAsia="en-US"/>
        </w:rPr>
        <w:commentReference w:id="16"/>
      </w:r>
    </w:p>
    <w:tbl>
      <w:tblPr>
        <w:tblStyle w:val="TableGrid"/>
        <w:tblW w:w="0" w:type="auto"/>
        <w:tblLook w:val="04A0" w:firstRow="1" w:lastRow="0" w:firstColumn="1" w:lastColumn="0" w:noHBand="0" w:noVBand="1"/>
      </w:tblPr>
      <w:tblGrid>
        <w:gridCol w:w="2263"/>
        <w:gridCol w:w="7932"/>
      </w:tblGrid>
      <w:tr w:rsidR="005C0352" w14:paraId="64746333" w14:textId="77777777" w:rsidTr="00AD2E16">
        <w:tc>
          <w:tcPr>
            <w:tcW w:w="2263" w:type="dxa"/>
          </w:tcPr>
          <w:p w14:paraId="52D4B835" w14:textId="02875274" w:rsidR="005C0352" w:rsidRPr="00351899" w:rsidRDefault="005C0352" w:rsidP="004A5D83">
            <w:pPr>
              <w:pStyle w:val="BodyText"/>
              <w:rPr>
                <w:b/>
              </w:rPr>
            </w:pPr>
            <w:r w:rsidRPr="00351899">
              <w:rPr>
                <w:b/>
              </w:rPr>
              <w:t>Vertical Divergence</w:t>
            </w:r>
          </w:p>
        </w:tc>
        <w:tc>
          <w:tcPr>
            <w:tcW w:w="7932" w:type="dxa"/>
          </w:tcPr>
          <w:p w14:paraId="4251F2F1" w14:textId="7BEE09E0" w:rsidR="005C0352" w:rsidRPr="00AD2E16" w:rsidRDefault="005C0352" w:rsidP="004A5D83">
            <w:pPr>
              <w:pStyle w:val="BodyText"/>
            </w:pPr>
            <w:r w:rsidRPr="00AD2E16">
              <w:t>Performance shall be based on a minimum of three vertical planes, preferably including and equidistant from the reference vertical plane or datum.</w:t>
            </w:r>
            <w:r w:rsidR="00FF4353">
              <w:t xml:space="preserve"> </w:t>
            </w:r>
          </w:p>
          <w:p w14:paraId="45ABA20B" w14:textId="03486668" w:rsidR="005C0352" w:rsidRPr="00AD2E16" w:rsidRDefault="005C0352" w:rsidP="00AD2E16">
            <w:pPr>
              <w:pStyle w:val="BodyText"/>
            </w:pPr>
            <w:r w:rsidRPr="00AD2E16">
              <w:t>The average of all Full Width Half Maximum (FWHM) values sh</w:t>
            </w:r>
            <w:r w:rsidR="00AD2E16" w:rsidRPr="00AD2E16">
              <w:t>all</w:t>
            </w:r>
            <w:r w:rsidRPr="00AD2E16">
              <w:t xml:space="preserve"> be reported</w:t>
            </w:r>
            <w:r w:rsidR="00AD2E16" w:rsidRPr="00AD2E16">
              <w:t xml:space="preserve"> as the vertical divergence</w:t>
            </w:r>
            <w:r w:rsidRPr="00AD2E16">
              <w:t>, along with the maximum deviation from horizontal plane of the maximum</w:t>
            </w:r>
            <w:r w:rsidR="003B1D92">
              <w:t xml:space="preserve"> intensity</w:t>
            </w:r>
            <w:r w:rsidRPr="00AD2E16">
              <w:t>.</w:t>
            </w:r>
          </w:p>
        </w:tc>
      </w:tr>
      <w:tr w:rsidR="00AD2E16" w14:paraId="2F925BCD" w14:textId="77777777" w:rsidTr="00AD2E16">
        <w:tc>
          <w:tcPr>
            <w:tcW w:w="2263" w:type="dxa"/>
          </w:tcPr>
          <w:p w14:paraId="36B60017" w14:textId="1CD894BA" w:rsidR="00AD2E16" w:rsidRPr="00351899" w:rsidRDefault="00AD2E16" w:rsidP="004A5D83">
            <w:pPr>
              <w:pStyle w:val="BodyText"/>
              <w:rPr>
                <w:b/>
              </w:rPr>
            </w:pPr>
            <w:r w:rsidRPr="00351899">
              <w:rPr>
                <w:b/>
              </w:rPr>
              <w:t>Horizontal Divergence</w:t>
            </w:r>
          </w:p>
        </w:tc>
        <w:tc>
          <w:tcPr>
            <w:tcW w:w="7932" w:type="dxa"/>
          </w:tcPr>
          <w:p w14:paraId="7F2E557B" w14:textId="0B9132E9" w:rsidR="00351899" w:rsidRDefault="00AD2E16" w:rsidP="004A5D83">
            <w:pPr>
              <w:pStyle w:val="BodyText"/>
            </w:pPr>
            <w:r>
              <w:t xml:space="preserve">For directional beacons, the Full Width Half Maximum value shall be measured in the horizontal plane and reported as the horizontal divergence, along with the deviation from the reference vertical plane of the maximum. </w:t>
            </w:r>
          </w:p>
        </w:tc>
      </w:tr>
      <w:tr w:rsidR="0067537A" w14:paraId="0DCBCFA0" w14:textId="77777777" w:rsidTr="00AD2E16">
        <w:tc>
          <w:tcPr>
            <w:tcW w:w="2263" w:type="dxa"/>
          </w:tcPr>
          <w:p w14:paraId="2F598DA6" w14:textId="5EE8F5A7" w:rsidR="0067537A" w:rsidRPr="00351899" w:rsidRDefault="0067537A" w:rsidP="004A5D83">
            <w:pPr>
              <w:pStyle w:val="BodyText"/>
              <w:rPr>
                <w:b/>
              </w:rPr>
            </w:pPr>
            <w:r>
              <w:rPr>
                <w:b/>
              </w:rPr>
              <w:t>Intensity</w:t>
            </w:r>
          </w:p>
        </w:tc>
        <w:tc>
          <w:tcPr>
            <w:tcW w:w="7932" w:type="dxa"/>
          </w:tcPr>
          <w:p w14:paraId="199BEC7A" w14:textId="28D702B0" w:rsidR="0067537A" w:rsidRDefault="0067537A" w:rsidP="004A5D83">
            <w:pPr>
              <w:pStyle w:val="BodyText"/>
            </w:pPr>
            <w:r>
              <w:t xml:space="preserve">The intensity of a sector shall be defined as the </w:t>
            </w:r>
            <w:commentRangeStart w:id="17"/>
            <w:r>
              <w:t>10</w:t>
            </w:r>
            <w:r w:rsidRPr="0067537A">
              <w:rPr>
                <w:vertAlign w:val="superscript"/>
              </w:rPr>
              <w:t>th</w:t>
            </w:r>
            <w:r>
              <w:t xml:space="preserve"> percentile </w:t>
            </w:r>
            <w:commentRangeEnd w:id="17"/>
            <w:r w:rsidR="003B1D92">
              <w:rPr>
                <w:rStyle w:val="CommentReference"/>
              </w:rPr>
              <w:commentReference w:id="17"/>
            </w:r>
            <w:r>
              <w:t>of the intensity measured across the sector.</w:t>
            </w:r>
          </w:p>
        </w:tc>
      </w:tr>
    </w:tbl>
    <w:p w14:paraId="4A110737" w14:textId="77777777" w:rsidR="00DC5C37" w:rsidRDefault="00DC5C37" w:rsidP="004A5D83">
      <w:pPr>
        <w:pStyle w:val="BodyText"/>
      </w:pPr>
    </w:p>
    <w:p w14:paraId="0A4EB747" w14:textId="598442E0" w:rsidR="00DC5C37" w:rsidRDefault="00DC5C37" w:rsidP="00351899">
      <w:pPr>
        <w:pStyle w:val="AnnexAHead1"/>
      </w:pPr>
      <w:r>
        <w:t>Luminous Intensity versus Time</w:t>
      </w:r>
    </w:p>
    <w:tbl>
      <w:tblPr>
        <w:tblStyle w:val="TableGrid"/>
        <w:tblW w:w="0" w:type="auto"/>
        <w:tblLook w:val="04A0" w:firstRow="1" w:lastRow="0" w:firstColumn="1" w:lastColumn="0" w:noHBand="0" w:noVBand="1"/>
      </w:tblPr>
      <w:tblGrid>
        <w:gridCol w:w="2263"/>
        <w:gridCol w:w="7932"/>
      </w:tblGrid>
      <w:tr w:rsidR="00DC5C37" w14:paraId="180E06B2" w14:textId="77777777" w:rsidTr="00AD2E16">
        <w:tc>
          <w:tcPr>
            <w:tcW w:w="2263" w:type="dxa"/>
          </w:tcPr>
          <w:p w14:paraId="52CCD07F" w14:textId="67A22EC3" w:rsidR="00DC5C37" w:rsidRPr="00351899" w:rsidRDefault="00DC5C37" w:rsidP="004A5D83">
            <w:pPr>
              <w:pStyle w:val="BodyText"/>
              <w:rPr>
                <w:b/>
              </w:rPr>
            </w:pPr>
            <w:r w:rsidRPr="00351899">
              <w:rPr>
                <w:b/>
              </w:rPr>
              <w:t>Flash Duration</w:t>
            </w:r>
          </w:p>
        </w:tc>
        <w:tc>
          <w:tcPr>
            <w:tcW w:w="7932" w:type="dxa"/>
          </w:tcPr>
          <w:p w14:paraId="16676803" w14:textId="48814F1B" w:rsidR="00DC5C37" w:rsidRDefault="00DC5C37" w:rsidP="004A5D83">
            <w:pPr>
              <w:pStyle w:val="BodyText"/>
            </w:pPr>
            <w:commentRangeStart w:id="18"/>
            <w:r w:rsidRPr="00DC5C37">
              <w:t>The duration of the measured flash profile should be taken from the point in time when the intensity first exceeds 50% of the peak intensity value to the point in time when the intensity finally falls below 50% of the peak intensity value.  The end of a flash should be considered as when the intensity falls below 5% of the peak intensity value for more than 100</w:t>
            </w:r>
            <w:r w:rsidR="00351899">
              <w:t xml:space="preserve"> </w:t>
            </w:r>
            <w:proofErr w:type="spellStart"/>
            <w:r w:rsidRPr="00DC5C37">
              <w:t>ms</w:t>
            </w:r>
            <w:proofErr w:type="spellEnd"/>
            <w:r w:rsidRPr="00DC5C37">
              <w:t>.</w:t>
            </w:r>
            <w:commentRangeEnd w:id="18"/>
            <w:r w:rsidR="00DB4DA0">
              <w:rPr>
                <w:rStyle w:val="CommentReference"/>
              </w:rPr>
              <w:commentReference w:id="18"/>
            </w:r>
          </w:p>
        </w:tc>
      </w:tr>
      <w:tr w:rsidR="00DC5C37" w14:paraId="44540DCC" w14:textId="77777777" w:rsidTr="00AD2E16">
        <w:tc>
          <w:tcPr>
            <w:tcW w:w="2263" w:type="dxa"/>
          </w:tcPr>
          <w:p w14:paraId="6D2398B4" w14:textId="54EC1B85" w:rsidR="00DC5C37" w:rsidRPr="00351899" w:rsidRDefault="00DC5C37" w:rsidP="004A5D83">
            <w:pPr>
              <w:pStyle w:val="BodyText"/>
              <w:rPr>
                <w:b/>
              </w:rPr>
            </w:pPr>
            <w:r w:rsidRPr="00351899">
              <w:rPr>
                <w:b/>
              </w:rPr>
              <w:t>Effective Intensity</w:t>
            </w:r>
          </w:p>
        </w:tc>
        <w:tc>
          <w:tcPr>
            <w:tcW w:w="7932" w:type="dxa"/>
          </w:tcPr>
          <w:p w14:paraId="37EF6B40" w14:textId="77777777" w:rsidR="00DC5C37" w:rsidRDefault="00DC5C37" w:rsidP="004A5D83">
            <w:pPr>
              <w:pStyle w:val="BodyText"/>
            </w:pPr>
            <w:r>
              <w:t xml:space="preserve">The effective intensity shall be determined using the method described in IALA Recommendation </w:t>
            </w:r>
            <w:r w:rsidRPr="001801E2">
              <w:rPr>
                <w:highlight w:val="yellow"/>
              </w:rPr>
              <w:t>E-200-4</w:t>
            </w:r>
            <w:r>
              <w:t>. The effective intensity shall be scaled to represent</w:t>
            </w:r>
            <w:r w:rsidR="001801E2">
              <w:t xml:space="preserve"> the 10</w:t>
            </w:r>
            <w:r w:rsidR="001801E2" w:rsidRPr="001801E2">
              <w:rPr>
                <w:vertAlign w:val="superscript"/>
              </w:rPr>
              <w:t>th</w:t>
            </w:r>
            <w:r w:rsidR="001801E2">
              <w:t xml:space="preserve"> percentile intensity of the sector being measured.</w:t>
            </w:r>
          </w:p>
          <w:p w14:paraId="09A61A85" w14:textId="4B5115DF" w:rsidR="001801E2" w:rsidRDefault="001801E2" w:rsidP="001801E2">
            <w:pPr>
              <w:pStyle w:val="BodyText"/>
            </w:pPr>
            <w:r>
              <w:t>When a group of flashes make up a flash character, the reported effective intensity shall be that of the lowest flash effective intensity in the group.</w:t>
            </w:r>
          </w:p>
        </w:tc>
      </w:tr>
      <w:tr w:rsidR="001801E2" w14:paraId="3660379C" w14:textId="77777777" w:rsidTr="00AD2E16">
        <w:tc>
          <w:tcPr>
            <w:tcW w:w="2263" w:type="dxa"/>
          </w:tcPr>
          <w:p w14:paraId="0E73184A" w14:textId="665C9973" w:rsidR="001801E2" w:rsidRPr="00351899" w:rsidRDefault="001801E2" w:rsidP="004A5D83">
            <w:pPr>
              <w:pStyle w:val="BodyText"/>
              <w:rPr>
                <w:b/>
              </w:rPr>
            </w:pPr>
            <w:r w:rsidRPr="00351899">
              <w:rPr>
                <w:b/>
              </w:rPr>
              <w:t>Nominal Range</w:t>
            </w:r>
          </w:p>
        </w:tc>
        <w:tc>
          <w:tcPr>
            <w:tcW w:w="7932" w:type="dxa"/>
          </w:tcPr>
          <w:p w14:paraId="70779371" w14:textId="51BF280E" w:rsidR="001801E2" w:rsidRDefault="001801E2" w:rsidP="00DB7CC4">
            <w:pPr>
              <w:pStyle w:val="BodyText"/>
            </w:pPr>
            <w:r>
              <w:t xml:space="preserve">The nominal range shall be determined using the reported effective intensity by applying the method described in IALA Recommendation </w:t>
            </w:r>
            <w:r w:rsidRPr="001801E2">
              <w:rPr>
                <w:highlight w:val="yellow"/>
              </w:rPr>
              <w:t>E-200-2</w:t>
            </w:r>
            <w:r>
              <w:t xml:space="preserve">. </w:t>
            </w:r>
            <w:commentRangeStart w:id="19"/>
            <w:r>
              <w:t xml:space="preserve">The application of </w:t>
            </w:r>
            <w:r w:rsidR="00DB7CC4">
              <w:t xml:space="preserve">performance measurement </w:t>
            </w:r>
            <w:r>
              <w:t>uncerta</w:t>
            </w:r>
            <w:r w:rsidR="00DB7CC4">
              <w:t xml:space="preserve">inty </w:t>
            </w:r>
            <w:r>
              <w:t>shall allow for 95% confidence in the result.</w:t>
            </w:r>
            <w:commentRangeEnd w:id="19"/>
            <w:r w:rsidR="004B2207">
              <w:rPr>
                <w:rStyle w:val="CommentReference"/>
              </w:rPr>
              <w:commentReference w:id="19"/>
            </w:r>
          </w:p>
        </w:tc>
      </w:tr>
    </w:tbl>
    <w:p w14:paraId="32CF65E1" w14:textId="0D59BEA5" w:rsidR="00DC5C37" w:rsidRDefault="00DC5C37" w:rsidP="004A5D83">
      <w:pPr>
        <w:pStyle w:val="BodyText"/>
      </w:pPr>
    </w:p>
    <w:p w14:paraId="35EB33E6" w14:textId="5AA177C9" w:rsidR="00AD2E16" w:rsidRDefault="00AD2E16" w:rsidP="00351899">
      <w:pPr>
        <w:pStyle w:val="AnnexAHead1"/>
      </w:pPr>
      <w:r>
        <w:t>Colour</w:t>
      </w:r>
      <w:r w:rsidR="00C5152C">
        <w:t xml:space="preserve"> and Sectors</w:t>
      </w:r>
    </w:p>
    <w:tbl>
      <w:tblPr>
        <w:tblStyle w:val="TableGrid"/>
        <w:tblW w:w="0" w:type="auto"/>
        <w:tblLook w:val="04A0" w:firstRow="1" w:lastRow="0" w:firstColumn="1" w:lastColumn="0" w:noHBand="0" w:noVBand="1"/>
      </w:tblPr>
      <w:tblGrid>
        <w:gridCol w:w="2263"/>
        <w:gridCol w:w="7932"/>
      </w:tblGrid>
      <w:tr w:rsidR="00AD2E16" w14:paraId="4935956C" w14:textId="77777777" w:rsidTr="00AD2E16">
        <w:tc>
          <w:tcPr>
            <w:tcW w:w="2263" w:type="dxa"/>
          </w:tcPr>
          <w:p w14:paraId="4275A5D6" w14:textId="4802F3D7" w:rsidR="00AD2E16" w:rsidRPr="00351899" w:rsidRDefault="00AD2E16" w:rsidP="004A5D83">
            <w:pPr>
              <w:pStyle w:val="BodyText"/>
              <w:rPr>
                <w:b/>
              </w:rPr>
            </w:pPr>
            <w:r w:rsidRPr="00351899">
              <w:rPr>
                <w:b/>
              </w:rPr>
              <w:t>Signal Colour</w:t>
            </w:r>
          </w:p>
        </w:tc>
        <w:tc>
          <w:tcPr>
            <w:tcW w:w="7932" w:type="dxa"/>
          </w:tcPr>
          <w:p w14:paraId="3667DA7C" w14:textId="7F7D4503" w:rsidR="00AD2E16" w:rsidRDefault="00AD2E16" w:rsidP="004A5D83">
            <w:pPr>
              <w:pStyle w:val="BodyText"/>
            </w:pPr>
            <w:r w:rsidRPr="00AD2E16">
              <w:t>The measured colour of the light should be reported in x, y coordinates according to the CIE 1931 chromaticity chart</w:t>
            </w:r>
            <w:r>
              <w:t xml:space="preserve">. </w:t>
            </w:r>
            <w:r w:rsidRPr="00AD2E16">
              <w:t>Compliance</w:t>
            </w:r>
            <w:r w:rsidR="00C5152C">
              <w:t>, or not,</w:t>
            </w:r>
            <w:r w:rsidRPr="00AD2E16">
              <w:t xml:space="preserve"> with the appropriate IALA colour region should also be reported with reference to IALA Recommendation </w:t>
            </w:r>
            <w:r w:rsidRPr="00AD2E16">
              <w:rPr>
                <w:highlight w:val="yellow"/>
              </w:rPr>
              <w:t>E-200-1</w:t>
            </w:r>
            <w:r>
              <w:t>.</w:t>
            </w:r>
          </w:p>
        </w:tc>
      </w:tr>
      <w:tr w:rsidR="005F7E34" w14:paraId="44CDAFB1" w14:textId="77777777" w:rsidTr="00AD2E16">
        <w:tc>
          <w:tcPr>
            <w:tcW w:w="2263" w:type="dxa"/>
          </w:tcPr>
          <w:p w14:paraId="50B0A102" w14:textId="42F6C85B" w:rsidR="005F7E34" w:rsidRPr="00351899" w:rsidRDefault="005F7E34" w:rsidP="00850D96">
            <w:pPr>
              <w:pStyle w:val="BodyText"/>
              <w:rPr>
                <w:b/>
              </w:rPr>
            </w:pPr>
            <w:r w:rsidRPr="00351899">
              <w:rPr>
                <w:b/>
              </w:rPr>
              <w:lastRenderedPageBreak/>
              <w:t xml:space="preserve">Sector </w:t>
            </w:r>
            <w:r w:rsidR="00850D96">
              <w:rPr>
                <w:b/>
              </w:rPr>
              <w:t>Boundary</w:t>
            </w:r>
          </w:p>
        </w:tc>
        <w:tc>
          <w:tcPr>
            <w:tcW w:w="7932" w:type="dxa"/>
          </w:tcPr>
          <w:p w14:paraId="231DAEF5" w14:textId="20A7DD67" w:rsidR="005F7E34" w:rsidRPr="00AD2E16" w:rsidRDefault="00D06CDA" w:rsidP="00850D96">
            <w:pPr>
              <w:pStyle w:val="BodyText"/>
            </w:pPr>
            <w:r>
              <w:t xml:space="preserve">The sector </w:t>
            </w:r>
            <w:r w:rsidR="00850D96">
              <w:t xml:space="preserve">boundary is the angle at which the colour of the sector first </w:t>
            </w:r>
            <w:r w:rsidR="006C6CE7">
              <w:t xml:space="preserve">exits the colour region as defined in IALA Recommendation </w:t>
            </w:r>
            <w:r w:rsidR="006C6CE7" w:rsidRPr="006C6CE7">
              <w:rPr>
                <w:highlight w:val="yellow"/>
              </w:rPr>
              <w:t>E-200-1</w:t>
            </w:r>
            <w:r w:rsidR="006C6CE7">
              <w:t xml:space="preserve">. If Sector Boundaries of the same Signal Colour occur with </w:t>
            </w:r>
            <w:commentRangeStart w:id="20"/>
            <w:r w:rsidR="006C6CE7">
              <w:t xml:space="preserve">0.1° </w:t>
            </w:r>
            <w:commentRangeEnd w:id="20"/>
            <w:r w:rsidR="00C5152C">
              <w:rPr>
                <w:rStyle w:val="CommentReference"/>
              </w:rPr>
              <w:commentReference w:id="20"/>
            </w:r>
            <w:r w:rsidR="006C6CE7">
              <w:t>of each other, then only the Sector Boundary that is closest to the main body of the sector shall be recorded.</w:t>
            </w:r>
          </w:p>
        </w:tc>
      </w:tr>
      <w:tr w:rsidR="006C6CE7" w14:paraId="53D3B8C2" w14:textId="77777777" w:rsidTr="00AD2E16">
        <w:tc>
          <w:tcPr>
            <w:tcW w:w="2263" w:type="dxa"/>
          </w:tcPr>
          <w:p w14:paraId="4F675129" w14:textId="6AA04E00" w:rsidR="006C6CE7" w:rsidRPr="00351899" w:rsidRDefault="006C6CE7" w:rsidP="00C5152C">
            <w:pPr>
              <w:pStyle w:val="BodyText"/>
              <w:rPr>
                <w:b/>
              </w:rPr>
            </w:pPr>
            <w:r>
              <w:rPr>
                <w:b/>
              </w:rPr>
              <w:t xml:space="preserve">Sector </w:t>
            </w:r>
            <w:r w:rsidR="00C5152C">
              <w:rPr>
                <w:b/>
              </w:rPr>
              <w:t>of</w:t>
            </w:r>
            <w:r>
              <w:rPr>
                <w:b/>
              </w:rPr>
              <w:t xml:space="preserve"> Uncertainty</w:t>
            </w:r>
          </w:p>
        </w:tc>
        <w:tc>
          <w:tcPr>
            <w:tcW w:w="7932" w:type="dxa"/>
          </w:tcPr>
          <w:p w14:paraId="49A180B7" w14:textId="5AA72E20" w:rsidR="006C6CE7" w:rsidRDefault="00C5152C" w:rsidP="00850D96">
            <w:pPr>
              <w:pStyle w:val="BodyText"/>
            </w:pPr>
            <w:r>
              <w:t>The Sector of Uncertainty shall be the largest angle between adjacent recorded Sector Boundaries.</w:t>
            </w:r>
          </w:p>
        </w:tc>
      </w:tr>
    </w:tbl>
    <w:p w14:paraId="2FB72F4D" w14:textId="77777777" w:rsidR="00090E6D" w:rsidRPr="004A5D83" w:rsidRDefault="00090E6D" w:rsidP="004A5D83">
      <w:pPr>
        <w:pStyle w:val="BodyText"/>
      </w:pPr>
    </w:p>
    <w:sectPr w:rsidR="00090E6D" w:rsidRPr="004A5D83" w:rsidSect="0083218D">
      <w:headerReference w:type="default" r:id="rId1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Michael Hadley" w:date="2016-02-10T14:31:00Z" w:initials="MH">
    <w:p w14:paraId="60ADA9D4" w14:textId="77777777" w:rsidR="005378B8" w:rsidRDefault="005378B8">
      <w:pPr>
        <w:pStyle w:val="CommentText"/>
      </w:pPr>
      <w:r>
        <w:rPr>
          <w:rStyle w:val="CommentReference"/>
        </w:rPr>
        <w:annotationRef/>
      </w:r>
      <w:r>
        <w:rPr>
          <w:rStyle w:val="CommentReference"/>
        </w:rPr>
        <w:annotationRef/>
      </w:r>
      <w:r>
        <w:t>Revise as required.</w:t>
      </w:r>
    </w:p>
  </w:comment>
  <w:comment w:id="1" w:author="Michael Hadley" w:date="2016-02-10T14:32:00Z" w:initials="MH">
    <w:p w14:paraId="01590F06"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4" w:author="Michael Hadley" w:date="2016-05-11T15:33:00Z" w:initials="MH">
    <w:p w14:paraId="50A206F6" w14:textId="77777777" w:rsidR="00166C2E" w:rsidRDefault="00166C2E" w:rsidP="00166C2E">
      <w:pPr>
        <w:pStyle w:val="CommentText"/>
      </w:pPr>
      <w:r>
        <w:rPr>
          <w:rStyle w:val="CommentReference"/>
        </w:rPr>
        <w:annotationRef/>
      </w:r>
      <w:r>
        <w:t>All IALA documents are to be in UK English.</w:t>
      </w:r>
    </w:p>
    <w:p w14:paraId="72F1E488" w14:textId="77777777" w:rsidR="00166C2E" w:rsidRDefault="00166C2E" w:rsidP="00166C2E">
      <w:pPr>
        <w:pStyle w:val="CommentText"/>
      </w:pPr>
      <w:r>
        <w:t>No additional styles are to be introduced without approval from IALA (</w:t>
      </w:r>
      <w:proofErr w:type="spellStart"/>
      <w:r>
        <w:t>p.o.c</w:t>
      </w:r>
      <w:proofErr w:type="spellEnd"/>
      <w:r>
        <w:t>.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 xml:space="preserve"> )</w:t>
      </w:r>
    </w:p>
  </w:comment>
  <w:comment w:id="16" w:author="Malcolm Nicholson" w:date="2017-10-10T19:04:00Z" w:initials="MN">
    <w:p w14:paraId="17F450E6" w14:textId="703CC38C" w:rsidR="00E22752" w:rsidRDefault="00E22752">
      <w:pPr>
        <w:pStyle w:val="CommentText"/>
      </w:pPr>
      <w:r>
        <w:rPr>
          <w:rStyle w:val="CommentReference"/>
        </w:rPr>
        <w:annotationRef/>
      </w:r>
      <w:r>
        <w:t>Move intensity to the top. Have the discussion on vertical divergence vs. mi/max profile.</w:t>
      </w:r>
    </w:p>
  </w:comment>
  <w:comment w:id="17" w:author="Alwyn Williams" w:date="2017-09-07T09:11:00Z" w:initials="AW">
    <w:p w14:paraId="0B8D60ED" w14:textId="37168EE7" w:rsidR="003B1D92" w:rsidRDefault="003B1D92">
      <w:pPr>
        <w:pStyle w:val="CommentText"/>
      </w:pPr>
      <w:r>
        <w:rPr>
          <w:rStyle w:val="CommentReference"/>
        </w:rPr>
        <w:annotationRef/>
      </w:r>
      <w:r>
        <w:t>Are we still happy with 10</w:t>
      </w:r>
      <w:r w:rsidRPr="003B1D92">
        <w:rPr>
          <w:vertAlign w:val="superscript"/>
        </w:rPr>
        <w:t>th</w:t>
      </w:r>
      <w:r>
        <w:t xml:space="preserve"> percentile for this? Not suggesting it needs to be changed, but confirm that this is the case.</w:t>
      </w:r>
    </w:p>
  </w:comment>
  <w:comment w:id="18" w:author="Alwyn Williams" w:date="2017-09-07T08:17:00Z" w:initials="AW">
    <w:p w14:paraId="0641ED37" w14:textId="77777777" w:rsidR="00DB4DA0" w:rsidRDefault="00DB4DA0">
      <w:pPr>
        <w:pStyle w:val="CommentText"/>
      </w:pPr>
      <w:r>
        <w:rPr>
          <w:rStyle w:val="CommentReference"/>
        </w:rPr>
        <w:annotationRef/>
      </w:r>
      <w:r>
        <w:t xml:space="preserve">This particular definition has come from the existing recommendation and is fine for lights that are not created by PWM. However, with LED technology, it is evident that more complex flash shapes could fall foul of this definition. </w:t>
      </w:r>
    </w:p>
    <w:p w14:paraId="7705331F" w14:textId="77777777" w:rsidR="00DB4DA0" w:rsidRDefault="00DB4DA0">
      <w:pPr>
        <w:pStyle w:val="CommentText"/>
      </w:pPr>
    </w:p>
    <w:p w14:paraId="23C7BE73" w14:textId="0E87D744" w:rsidR="00DB4DA0" w:rsidRDefault="00DB4DA0">
      <w:pPr>
        <w:pStyle w:val="CommentText"/>
      </w:pPr>
      <w:r>
        <w:t xml:space="preserve">Consider a light that uses PWM to ramp up and down the light intensity: by this definition, the PWM method would cause the flash length to be at the extremes of the flash, rather than the intended observed flash shape, whose flash length, to 50% of </w:t>
      </w:r>
      <w:r w:rsidR="006C6CE7">
        <w:t xml:space="preserve">“observable” </w:t>
      </w:r>
      <w:r>
        <w:t>peak, will be shorter.</w:t>
      </w:r>
    </w:p>
    <w:p w14:paraId="40E1F70D" w14:textId="77777777" w:rsidR="00DB4DA0" w:rsidRDefault="00DB4DA0">
      <w:pPr>
        <w:pStyle w:val="CommentText"/>
      </w:pPr>
    </w:p>
    <w:p w14:paraId="59579483" w14:textId="73F59580" w:rsidR="00DB4DA0" w:rsidRDefault="00DB4DA0">
      <w:pPr>
        <w:pStyle w:val="CommentText"/>
      </w:pPr>
      <w:r>
        <w:t xml:space="preserve">I think there is an argument here for the flash length to be calculated once the flash has been passed through a 60 Hz low pass </w:t>
      </w:r>
      <w:r w:rsidR="006C6CE7">
        <w:t>filter</w:t>
      </w:r>
      <w:r>
        <w:t>. This should roughly emulate the response of the eye to PWM-generated flash shapes.</w:t>
      </w:r>
    </w:p>
    <w:p w14:paraId="0FE944C1" w14:textId="77777777" w:rsidR="00DB4DA0" w:rsidRDefault="00DB4DA0">
      <w:pPr>
        <w:pStyle w:val="CommentText"/>
      </w:pPr>
    </w:p>
    <w:p w14:paraId="7F77D94B" w14:textId="6D993BAC" w:rsidR="00DB4DA0" w:rsidRDefault="00DB4DA0">
      <w:pPr>
        <w:pStyle w:val="CommentText"/>
      </w:pPr>
      <w:r>
        <w:t>MAM already deals with this adequately</w:t>
      </w:r>
      <w:r w:rsidR="000A7034">
        <w:t xml:space="preserve"> for effective intensity purposes</w:t>
      </w:r>
      <w:r>
        <w:t>, so a discussion is</w:t>
      </w:r>
      <w:r w:rsidR="006C6CE7">
        <w:t xml:space="preserve"> only</w:t>
      </w:r>
      <w:r>
        <w:t xml:space="preserve"> needed </w:t>
      </w:r>
      <w:r w:rsidR="006C6CE7">
        <w:t>on</w:t>
      </w:r>
      <w:r>
        <w:t xml:space="preserve"> a suitable definition for flash length.</w:t>
      </w:r>
    </w:p>
  </w:comment>
  <w:comment w:id="19" w:author="Alwyn Williams" w:date="2017-09-07T08:29:00Z" w:initials="AW">
    <w:p w14:paraId="4149A976" w14:textId="77777777" w:rsidR="004B2207" w:rsidRDefault="004B2207">
      <w:pPr>
        <w:pStyle w:val="CommentText"/>
      </w:pPr>
      <w:r>
        <w:rPr>
          <w:rStyle w:val="CommentReference"/>
        </w:rPr>
        <w:annotationRef/>
      </w:r>
      <w:r>
        <w:t>I think this is a key point that requires further discussion within the WG.</w:t>
      </w:r>
    </w:p>
    <w:p w14:paraId="2A9328A7" w14:textId="77777777" w:rsidR="006C6CE7" w:rsidRDefault="006C6CE7">
      <w:pPr>
        <w:pStyle w:val="CommentText"/>
      </w:pPr>
    </w:p>
    <w:p w14:paraId="1998F508" w14:textId="401F08EB" w:rsidR="004B2207" w:rsidRDefault="004B2207">
      <w:pPr>
        <w:pStyle w:val="CommentText"/>
      </w:pPr>
      <w:r>
        <w:t xml:space="preserve">In fact, the treatment of uncertainty in the existing Recommendation </w:t>
      </w:r>
      <w:r w:rsidR="00C5152C">
        <w:t>needs to be reviewed substantially to ensure it meets the needs of marine signalling</w:t>
      </w:r>
      <w:r>
        <w:t>.</w:t>
      </w:r>
      <w:r w:rsidR="003B1D92">
        <w:t xml:space="preserve"> There are many subtleties in handling the uncertainty of measurement, and it would be worthwhile reviewing the documentation to ensure that sufficient guidance is given to allow the uncertainty to be correctly applied to the final result.</w:t>
      </w:r>
    </w:p>
    <w:p w14:paraId="6A8B492F" w14:textId="77777777" w:rsidR="006C6CE7" w:rsidRDefault="006C6CE7">
      <w:pPr>
        <w:pStyle w:val="CommentText"/>
      </w:pPr>
    </w:p>
    <w:p w14:paraId="7C838AF4" w14:textId="77777777" w:rsidR="003B1D92" w:rsidRDefault="003B1D92">
      <w:pPr>
        <w:pStyle w:val="CommentText"/>
      </w:pPr>
      <w:r>
        <w:t>The issue applies to all measured parameters, not just intensity, therefore clarity is required when providing guidance on applying uncertainty to intensity, flash length, vertical divergence, colour, sector boundaries, etc…</w:t>
      </w:r>
    </w:p>
    <w:p w14:paraId="5D76AEA5" w14:textId="77777777" w:rsidR="006C6CE7" w:rsidRDefault="006C6CE7">
      <w:pPr>
        <w:pStyle w:val="CommentText"/>
      </w:pPr>
    </w:p>
    <w:p w14:paraId="4E37DEFA" w14:textId="74D41351" w:rsidR="006C6CE7" w:rsidRDefault="006C6CE7">
      <w:pPr>
        <w:pStyle w:val="CommentText"/>
      </w:pPr>
      <w:r>
        <w:t>Perhaps there needs to be two guidelines here: one on the methods of measurement, and a second to cover the subject of uncertainty of measurement applicable to marine signalling.</w:t>
      </w:r>
    </w:p>
  </w:comment>
  <w:comment w:id="20" w:author="Alwyn Williams" w:date="2017-09-07T09:25:00Z" w:initials="AW">
    <w:p w14:paraId="01A6079A" w14:textId="78BE4B32" w:rsidR="00C5152C" w:rsidRDefault="00C5152C">
      <w:pPr>
        <w:pStyle w:val="CommentText"/>
      </w:pPr>
      <w:r>
        <w:rPr>
          <w:rStyle w:val="CommentReference"/>
        </w:rPr>
        <w:annotationRef/>
      </w:r>
      <w:r>
        <w:t>Is this a suitable level of allowance for signals that fluctuate between being in a colour region and being out of a region?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ADA9D4" w15:done="0"/>
  <w15:commentEx w15:paraId="01590F06" w15:done="0"/>
  <w15:commentEx w15:paraId="72F1E488" w15:done="0"/>
  <w15:commentEx w15:paraId="17F450E6" w15:done="0"/>
  <w15:commentEx w15:paraId="0B8D60ED" w15:done="0"/>
  <w15:commentEx w15:paraId="7F77D94B" w15:done="0"/>
  <w15:commentEx w15:paraId="4E37DEFA" w15:done="0"/>
  <w15:commentEx w15:paraId="01A6079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ADA9D4" w16cid:durableId="1D879271"/>
  <w16cid:commentId w16cid:paraId="01590F06" w16cid:durableId="1D879272"/>
  <w16cid:commentId w16cid:paraId="72F1E488" w16cid:durableId="1D879273"/>
  <w16cid:commentId w16cid:paraId="17F450E6" w16cid:durableId="1D879828"/>
  <w16cid:commentId w16cid:paraId="0B8D60ED" w16cid:durableId="1D879274"/>
  <w16cid:commentId w16cid:paraId="7F77D94B" w16cid:durableId="1D879275"/>
  <w16cid:commentId w16cid:paraId="4E37DEFA" w16cid:durableId="1D879276"/>
  <w16cid:commentId w16cid:paraId="01A6079A" w16cid:durableId="1D8792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5B4CE5" w14:textId="77777777" w:rsidR="000F4028" w:rsidRDefault="000F4028" w:rsidP="003274DB">
      <w:r>
        <w:separator/>
      </w:r>
    </w:p>
    <w:p w14:paraId="0FA1DEA3" w14:textId="77777777" w:rsidR="000F4028" w:rsidRDefault="000F4028"/>
  </w:endnote>
  <w:endnote w:type="continuationSeparator" w:id="0">
    <w:p w14:paraId="636CC574" w14:textId="77777777" w:rsidR="000F4028" w:rsidRDefault="000F4028" w:rsidP="003274DB">
      <w:r>
        <w:continuationSeparator/>
      </w:r>
    </w:p>
    <w:p w14:paraId="5EDFE268" w14:textId="77777777" w:rsidR="000F4028" w:rsidRDefault="000F40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EA0BF" w14:textId="77777777" w:rsidR="00CE700F" w:rsidRDefault="00CE70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5D219"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38658B10" wp14:editId="2A94C89E">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0CC4B9CF"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NRStABAAAQ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3039FBB9"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3B7ABEC0" w14:textId="77777777" w:rsidR="00B9146E" w:rsidRPr="004E7119" w:rsidRDefault="00B9146E" w:rsidP="00B9146E">
    <w:pPr>
      <w:spacing w:before="40" w:after="40"/>
      <w:rPr>
        <w:b/>
        <w:color w:val="00558C"/>
        <w:szCs w:val="18"/>
      </w:rPr>
    </w:pPr>
    <w:r w:rsidRPr="004E7119">
      <w:rPr>
        <w:b/>
        <w:color w:val="00558C"/>
        <w:szCs w:val="18"/>
      </w:rPr>
      <w:t>www.iala-aism.org</w:t>
    </w:r>
  </w:p>
  <w:p w14:paraId="6EF49DB8"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3953911B"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56EE7" w14:textId="77777777" w:rsidR="00CE700F" w:rsidRDefault="00CE700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C8A91" w14:textId="77777777" w:rsidR="007A72CF" w:rsidRPr="007A72CF" w:rsidRDefault="007A72CF" w:rsidP="007A72CF">
    <w:pPr>
      <w:pStyle w:val="Footer"/>
      <w:rPr>
        <w:sz w:val="15"/>
        <w:szCs w:val="15"/>
      </w:rPr>
    </w:pPr>
  </w:p>
  <w:p w14:paraId="043CA403" w14:textId="77777777" w:rsidR="007A72CF" w:rsidRDefault="007A72CF" w:rsidP="007A72CF">
    <w:pPr>
      <w:pStyle w:val="Footerportrait"/>
    </w:pPr>
  </w:p>
  <w:p w14:paraId="256CB792" w14:textId="2C5C931D" w:rsidR="007A72CF" w:rsidRPr="007A72CF" w:rsidRDefault="000F4028" w:rsidP="007A72CF">
    <w:pPr>
      <w:pStyle w:val="Footerportrait"/>
      <w:rPr>
        <w:rStyle w:val="PageNumber"/>
      </w:rPr>
    </w:pPr>
    <w:r>
      <w:fldChar w:fldCharType="begin"/>
    </w:r>
    <w:r>
      <w:instrText xml:space="preserve"> STYLEREF "Document type" \* MERGEFORMAT </w:instrText>
    </w:r>
    <w:r>
      <w:fldChar w:fldCharType="separate"/>
    </w:r>
    <w:r w:rsidR="00CE700F">
      <w:t>IALA Recommendation</w:t>
    </w:r>
    <w:r>
      <w:fldChar w:fldCharType="end"/>
    </w:r>
    <w:r w:rsidR="007A72CF">
      <w:t xml:space="preserve"> </w:t>
    </w:r>
    <w:r>
      <w:fldChar w:fldCharType="begin"/>
    </w:r>
    <w:r>
      <w:instrText xml:space="preserve"> STYLEREF "Document number" \* MERGEFORMAT </w:instrText>
    </w:r>
    <w:r>
      <w:fldChar w:fldCharType="separate"/>
    </w:r>
    <w:r w:rsidR="00CE700F">
      <w:t>E-200-3</w:t>
    </w:r>
    <w:r>
      <w:fldChar w:fldCharType="end"/>
    </w:r>
    <w:r w:rsidR="00564664">
      <w:t xml:space="preserve"> </w:t>
    </w:r>
    <w:r>
      <w:fldChar w:fldCharType="begin"/>
    </w:r>
    <w:r>
      <w:instrText xml:space="preserve"> STYLEREF "Document name" \* MERGEFORMAT </w:instrText>
    </w:r>
    <w:r>
      <w:fldChar w:fldCharType="separate"/>
    </w:r>
    <w:r w:rsidR="00CE700F">
      <w:t>on Defintions of Marine Signal Lights Performance</w:t>
    </w:r>
    <w:r>
      <w:fldChar w:fldCharType="end"/>
    </w:r>
    <w:r w:rsidR="007A72CF">
      <w:tab/>
    </w:r>
  </w:p>
  <w:p w14:paraId="56CB2385" w14:textId="7CE7E31C" w:rsidR="008608A4" w:rsidRDefault="000F4028" w:rsidP="007A72CF">
    <w:pPr>
      <w:pStyle w:val="Footerportrait"/>
    </w:pPr>
    <w:r>
      <w:fldChar w:fldCharType="begin"/>
    </w:r>
    <w:r>
      <w:instrText xml:space="preserve"> STYLEREF "Edition </w:instrText>
    </w:r>
    <w:r>
      <w:instrText xml:space="preserve">number" \* MERGEFORMAT </w:instrText>
    </w:r>
    <w:r>
      <w:fldChar w:fldCharType="separate"/>
    </w:r>
    <w:r w:rsidR="00CE700F">
      <w:t>Edition 2.0</w:t>
    </w:r>
    <w:r>
      <w:fldChar w:fldCharType="end"/>
    </w:r>
    <w:r w:rsidR="007A72CF">
      <w:t xml:space="preserve"> </w:t>
    </w:r>
    <w:r>
      <w:fldChar w:fldCharType="begin"/>
    </w:r>
    <w:r>
      <w:instrText xml:space="preserve"> STYLEREF "Document date" \* MERGEFORMAT </w:instrText>
    </w:r>
    <w:r>
      <w:fldChar w:fldCharType="separate"/>
    </w:r>
    <w:r w:rsidR="00CE700F">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CE700F">
      <w:t>6</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CB262" w14:textId="77777777" w:rsidR="000F4028" w:rsidRDefault="000F4028" w:rsidP="003274DB">
      <w:r>
        <w:separator/>
      </w:r>
    </w:p>
    <w:p w14:paraId="32644FD7" w14:textId="77777777" w:rsidR="000F4028" w:rsidRDefault="000F4028"/>
  </w:footnote>
  <w:footnote w:type="continuationSeparator" w:id="0">
    <w:p w14:paraId="390EE1E6" w14:textId="77777777" w:rsidR="000F4028" w:rsidRDefault="000F4028" w:rsidP="003274DB">
      <w:r>
        <w:continuationSeparator/>
      </w:r>
    </w:p>
    <w:p w14:paraId="0AFD1571" w14:textId="77777777" w:rsidR="000F4028" w:rsidRDefault="000F40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E0A56" w14:textId="77777777" w:rsidR="00CE700F" w:rsidRDefault="00CE70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1B7BC" w14:textId="717ADF62" w:rsidR="002E4993" w:rsidRPr="00ED2A8D" w:rsidRDefault="002E4993" w:rsidP="00CD33F5">
    <w:pPr>
      <w:pStyle w:val="Header"/>
      <w:jc w:val="right"/>
    </w:pPr>
    <w:r w:rsidRPr="00442889">
      <w:rPr>
        <w:noProof/>
        <w:lang w:val="en-IE" w:eastAsia="en-IE"/>
      </w:rPr>
      <w:drawing>
        <wp:anchor distT="0" distB="0" distL="114300" distR="114300" simplePos="0" relativeHeight="251657214" behindDoc="1" locked="0" layoutInCell="1" allowOverlap="1" wp14:anchorId="691E0A3A" wp14:editId="407B356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D33F5">
      <w:t>ENG7-</w:t>
    </w:r>
    <w:r w:rsidR="00CE700F">
      <w:t>11.2.5</w:t>
    </w:r>
    <w:bookmarkStart w:id="2" w:name="_GoBack"/>
    <w:bookmarkEnd w:id="2"/>
  </w:p>
  <w:p w14:paraId="29B2747A" w14:textId="77777777" w:rsidR="002E4993" w:rsidRPr="00ED2A8D" w:rsidRDefault="002E4993" w:rsidP="008747E0">
    <w:pPr>
      <w:pStyle w:val="Header"/>
    </w:pPr>
  </w:p>
  <w:p w14:paraId="3E2B233E" w14:textId="77777777" w:rsidR="002E4993" w:rsidRDefault="002E4993" w:rsidP="008747E0">
    <w:pPr>
      <w:pStyle w:val="Header"/>
    </w:pPr>
  </w:p>
  <w:p w14:paraId="17F3E0D6" w14:textId="77777777" w:rsidR="002E4993" w:rsidRDefault="002E4993" w:rsidP="008747E0">
    <w:pPr>
      <w:pStyle w:val="Header"/>
    </w:pPr>
  </w:p>
  <w:p w14:paraId="02052705" w14:textId="77777777" w:rsidR="002E4993" w:rsidRDefault="002E4993" w:rsidP="008747E0">
    <w:pPr>
      <w:pStyle w:val="Header"/>
    </w:pPr>
  </w:p>
  <w:p w14:paraId="1AB6A3EA" w14:textId="77777777" w:rsidR="002E4993" w:rsidRDefault="002E4993" w:rsidP="008747E0">
    <w:pPr>
      <w:pStyle w:val="Header"/>
    </w:pPr>
  </w:p>
  <w:p w14:paraId="6BBB0B38" w14:textId="77777777" w:rsidR="002E4993" w:rsidRDefault="002E4993" w:rsidP="008747E0">
    <w:pPr>
      <w:pStyle w:val="Header"/>
    </w:pPr>
    <w:r>
      <w:rPr>
        <w:noProof/>
        <w:lang w:val="en-IE" w:eastAsia="en-IE"/>
      </w:rPr>
      <w:drawing>
        <wp:anchor distT="0" distB="0" distL="114300" distR="114300" simplePos="0" relativeHeight="251656189" behindDoc="1" locked="0" layoutInCell="1" allowOverlap="1" wp14:anchorId="51BB89B4" wp14:editId="229E927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AA5191" w14:textId="77777777" w:rsidR="002E4993" w:rsidRPr="00ED2A8D" w:rsidRDefault="002E4993" w:rsidP="008747E0">
    <w:pPr>
      <w:pStyle w:val="Header"/>
    </w:pPr>
  </w:p>
  <w:p w14:paraId="7E07E2A4"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BC931" w14:textId="77777777" w:rsidR="00CE700F" w:rsidRDefault="00CE70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D6A21" w14:textId="7777777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28E12D24" wp14:editId="618D8C74">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15D5420" w14:textId="77777777" w:rsidR="002E4993" w:rsidRPr="00ED2A8D" w:rsidRDefault="002E4993" w:rsidP="008747E0">
    <w:pPr>
      <w:pStyle w:val="Header"/>
    </w:pPr>
  </w:p>
  <w:p w14:paraId="747104D2" w14:textId="77777777" w:rsidR="002E4993" w:rsidRDefault="002E4993" w:rsidP="008747E0">
    <w:pPr>
      <w:pStyle w:val="Header"/>
    </w:pPr>
  </w:p>
  <w:p w14:paraId="2ED2EB25" w14:textId="77777777" w:rsidR="002E4993" w:rsidRDefault="002E4993" w:rsidP="008747E0">
    <w:pPr>
      <w:pStyle w:val="Header"/>
    </w:pPr>
  </w:p>
  <w:p w14:paraId="6C93BD62" w14:textId="77777777" w:rsidR="002E4993" w:rsidRDefault="002E4993" w:rsidP="008747E0">
    <w:pPr>
      <w:pStyle w:val="Header"/>
    </w:pPr>
  </w:p>
  <w:p w14:paraId="7AD55BB9" w14:textId="77777777" w:rsidR="002E4993" w:rsidRPr="00441393" w:rsidRDefault="002E4993" w:rsidP="00441393">
    <w:pPr>
      <w:pStyle w:val="Contents"/>
    </w:pPr>
    <w:r>
      <w:t>DOCUMENT REVISION</w:t>
    </w:r>
  </w:p>
  <w:p w14:paraId="662CC39D" w14:textId="77777777" w:rsidR="002E4993" w:rsidRPr="00ED2A8D" w:rsidRDefault="002E4993" w:rsidP="008747E0">
    <w:pPr>
      <w:pStyle w:val="Header"/>
    </w:pPr>
  </w:p>
  <w:p w14:paraId="5E593E2B" w14:textId="77777777" w:rsidR="002E4993" w:rsidRPr="00AC33A2" w:rsidRDefault="002E4993"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4A053" w14:textId="77777777"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0E5217D5" wp14:editId="7E690A1C">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78637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6B8263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9AA600A"/>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18C48C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4A987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DE248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B9A223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F9E2A9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14A41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AE021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BC66F4"/>
    <w:multiLevelType w:val="hybridMultilevel"/>
    <w:tmpl w:val="F4ECBF52"/>
    <w:lvl w:ilvl="0" w:tplc="D8F85F6A">
      <w:start w:val="1"/>
      <w:numFmt w:val="bullet"/>
      <w:lvlText w:val="o"/>
      <w:lvlJc w:val="left"/>
      <w:pPr>
        <w:ind w:left="1560" w:hanging="360"/>
      </w:pPr>
      <w:rPr>
        <w:rFonts w:ascii="Courier New" w:hAnsi="Courier New" w:cs="Courier New"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15:restartNumberingAfterBreak="0">
    <w:nsid w:val="132B14F1"/>
    <w:multiLevelType w:val="hybridMultilevel"/>
    <w:tmpl w:val="1DEE7B8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EB00BE6"/>
    <w:multiLevelType w:val="multilevel"/>
    <w:tmpl w:val="99EECDC4"/>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8A0E46"/>
    <w:multiLevelType w:val="multilevel"/>
    <w:tmpl w:val="04090023"/>
    <w:numStyleLink w:val="ArticleSection"/>
  </w:abstractNum>
  <w:abstractNum w:abstractNumId="32" w15:restartNumberingAfterBreak="0">
    <w:nsid w:val="66FF18C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22"/>
  </w:num>
  <w:num w:numId="4">
    <w:abstractNumId w:val="15"/>
  </w:num>
  <w:num w:numId="5">
    <w:abstractNumId w:val="21"/>
  </w:num>
  <w:num w:numId="6">
    <w:abstractNumId w:val="13"/>
  </w:num>
  <w:num w:numId="7">
    <w:abstractNumId w:val="16"/>
  </w:num>
  <w:num w:numId="8">
    <w:abstractNumId w:val="27"/>
  </w:num>
  <w:num w:numId="9">
    <w:abstractNumId w:val="33"/>
  </w:num>
  <w:num w:numId="10">
    <w:abstractNumId w:val="29"/>
  </w:num>
  <w:num w:numId="11">
    <w:abstractNumId w:val="28"/>
  </w:num>
  <w:num w:numId="12">
    <w:abstractNumId w:val="26"/>
  </w:num>
  <w:num w:numId="13">
    <w:abstractNumId w:val="18"/>
  </w:num>
  <w:num w:numId="14">
    <w:abstractNumId w:val="30"/>
  </w:num>
  <w:num w:numId="15">
    <w:abstractNumId w:val="10"/>
  </w:num>
  <w:num w:numId="16">
    <w:abstractNumId w:val="23"/>
  </w:num>
  <w:num w:numId="17">
    <w:abstractNumId w:val="19"/>
  </w:num>
  <w:num w:numId="18">
    <w:abstractNumId w:val="20"/>
  </w:num>
  <w:num w:numId="19">
    <w:abstractNumId w:val="17"/>
  </w:num>
  <w:num w:numId="20">
    <w:abstractNumId w:val="36"/>
  </w:num>
  <w:num w:numId="21">
    <w:abstractNumId w:val="34"/>
  </w:num>
  <w:num w:numId="22">
    <w:abstractNumId w:val="35"/>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7"/>
  </w:num>
  <w:num w:numId="34">
    <w:abstractNumId w:val="24"/>
  </w:num>
  <w:num w:numId="35">
    <w:abstractNumId w:val="35"/>
  </w:num>
  <w:num w:numId="36">
    <w:abstractNumId w:val="32"/>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9"/>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1"/>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adley">
    <w15:presenceInfo w15:providerId="Windows Live" w15:userId="7edea1fdf255c438"/>
  </w15:person>
  <w15:person w15:author="Malcolm Nicholson">
    <w15:presenceInfo w15:providerId="AD" w15:userId="S-1-5-21-299146946-134313061-82880728-5844"/>
  </w15:person>
  <w15:person w15:author="Alwyn Williams">
    <w15:presenceInfo w15:providerId="AD" w15:userId="S-1-5-21-2046026355-2876191845-2165928818-1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46E"/>
    <w:rsid w:val="000174F9"/>
    <w:rsid w:val="00023C4D"/>
    <w:rsid w:val="000258F6"/>
    <w:rsid w:val="000379A7"/>
    <w:rsid w:val="00040954"/>
    <w:rsid w:val="00040EB8"/>
    <w:rsid w:val="00047206"/>
    <w:rsid w:val="00055311"/>
    <w:rsid w:val="00057B6D"/>
    <w:rsid w:val="00060C0C"/>
    <w:rsid w:val="00061A7B"/>
    <w:rsid w:val="00084FE9"/>
    <w:rsid w:val="000859C4"/>
    <w:rsid w:val="000904ED"/>
    <w:rsid w:val="00090E6D"/>
    <w:rsid w:val="0009304C"/>
    <w:rsid w:val="00094508"/>
    <w:rsid w:val="00096642"/>
    <w:rsid w:val="000A27A8"/>
    <w:rsid w:val="000A7034"/>
    <w:rsid w:val="000B26B9"/>
    <w:rsid w:val="000C711B"/>
    <w:rsid w:val="000E3954"/>
    <w:rsid w:val="000E3E52"/>
    <w:rsid w:val="000E5317"/>
    <w:rsid w:val="000F0F9F"/>
    <w:rsid w:val="000F3F43"/>
    <w:rsid w:val="000F4028"/>
    <w:rsid w:val="00111E0A"/>
    <w:rsid w:val="00113D5B"/>
    <w:rsid w:val="00113F8F"/>
    <w:rsid w:val="0011782B"/>
    <w:rsid w:val="00122F59"/>
    <w:rsid w:val="001349DB"/>
    <w:rsid w:val="00136E58"/>
    <w:rsid w:val="00140600"/>
    <w:rsid w:val="00143A6B"/>
    <w:rsid w:val="00143AC2"/>
    <w:rsid w:val="00151345"/>
    <w:rsid w:val="00161325"/>
    <w:rsid w:val="00166C2E"/>
    <w:rsid w:val="001801E2"/>
    <w:rsid w:val="001875B1"/>
    <w:rsid w:val="001B7940"/>
    <w:rsid w:val="001C16E6"/>
    <w:rsid w:val="001D4A3E"/>
    <w:rsid w:val="001E416D"/>
    <w:rsid w:val="00201337"/>
    <w:rsid w:val="002022EA"/>
    <w:rsid w:val="00205B17"/>
    <w:rsid w:val="00205D9B"/>
    <w:rsid w:val="002204DA"/>
    <w:rsid w:val="0022371A"/>
    <w:rsid w:val="002520AD"/>
    <w:rsid w:val="002547CB"/>
    <w:rsid w:val="00257DF8"/>
    <w:rsid w:val="00257E4A"/>
    <w:rsid w:val="0027175D"/>
    <w:rsid w:val="002C044E"/>
    <w:rsid w:val="002D541B"/>
    <w:rsid w:val="002D5AF0"/>
    <w:rsid w:val="002E4993"/>
    <w:rsid w:val="002E5BAC"/>
    <w:rsid w:val="002E7635"/>
    <w:rsid w:val="002F265A"/>
    <w:rsid w:val="002F40FA"/>
    <w:rsid w:val="00302F56"/>
    <w:rsid w:val="00305EFE"/>
    <w:rsid w:val="00310F95"/>
    <w:rsid w:val="00312966"/>
    <w:rsid w:val="00313D85"/>
    <w:rsid w:val="00315CE3"/>
    <w:rsid w:val="00316598"/>
    <w:rsid w:val="00320A41"/>
    <w:rsid w:val="003251FE"/>
    <w:rsid w:val="003274DB"/>
    <w:rsid w:val="00327FBF"/>
    <w:rsid w:val="00336410"/>
    <w:rsid w:val="00351899"/>
    <w:rsid w:val="00355D9A"/>
    <w:rsid w:val="003569B3"/>
    <w:rsid w:val="0036382D"/>
    <w:rsid w:val="00380350"/>
    <w:rsid w:val="00380B4E"/>
    <w:rsid w:val="003816E4"/>
    <w:rsid w:val="003A7759"/>
    <w:rsid w:val="003B03EA"/>
    <w:rsid w:val="003B1D92"/>
    <w:rsid w:val="003B5C7C"/>
    <w:rsid w:val="003C7C34"/>
    <w:rsid w:val="003D0F37"/>
    <w:rsid w:val="003D49C0"/>
    <w:rsid w:val="003D5150"/>
    <w:rsid w:val="003F1C3A"/>
    <w:rsid w:val="003F4E3E"/>
    <w:rsid w:val="00401703"/>
    <w:rsid w:val="0040376B"/>
    <w:rsid w:val="00405755"/>
    <w:rsid w:val="00434484"/>
    <w:rsid w:val="00441393"/>
    <w:rsid w:val="0044753A"/>
    <w:rsid w:val="00447CF0"/>
    <w:rsid w:val="00456EE9"/>
    <w:rsid w:val="00456F10"/>
    <w:rsid w:val="00470488"/>
    <w:rsid w:val="00492A8D"/>
    <w:rsid w:val="004A5D83"/>
    <w:rsid w:val="004B2207"/>
    <w:rsid w:val="004B518C"/>
    <w:rsid w:val="004C3279"/>
    <w:rsid w:val="004D24EC"/>
    <w:rsid w:val="004E1D57"/>
    <w:rsid w:val="004E2F16"/>
    <w:rsid w:val="004E4D98"/>
    <w:rsid w:val="004E709D"/>
    <w:rsid w:val="00503044"/>
    <w:rsid w:val="0051568A"/>
    <w:rsid w:val="00523040"/>
    <w:rsid w:val="00526234"/>
    <w:rsid w:val="00530A84"/>
    <w:rsid w:val="005378B8"/>
    <w:rsid w:val="00545234"/>
    <w:rsid w:val="00557434"/>
    <w:rsid w:val="005629E8"/>
    <w:rsid w:val="00564664"/>
    <w:rsid w:val="0059159F"/>
    <w:rsid w:val="00595415"/>
    <w:rsid w:val="00597652"/>
    <w:rsid w:val="005A080B"/>
    <w:rsid w:val="005A5370"/>
    <w:rsid w:val="005B12A5"/>
    <w:rsid w:val="005C0352"/>
    <w:rsid w:val="005C161A"/>
    <w:rsid w:val="005C1BCB"/>
    <w:rsid w:val="005C2312"/>
    <w:rsid w:val="005C4735"/>
    <w:rsid w:val="005C5C63"/>
    <w:rsid w:val="005C67E5"/>
    <w:rsid w:val="005D304B"/>
    <w:rsid w:val="005E3989"/>
    <w:rsid w:val="005E4659"/>
    <w:rsid w:val="005F1386"/>
    <w:rsid w:val="005F17C2"/>
    <w:rsid w:val="005F5934"/>
    <w:rsid w:val="005F7E34"/>
    <w:rsid w:val="006127AC"/>
    <w:rsid w:val="00634A78"/>
    <w:rsid w:val="00640299"/>
    <w:rsid w:val="00642025"/>
    <w:rsid w:val="00650EA1"/>
    <w:rsid w:val="0065107F"/>
    <w:rsid w:val="00657038"/>
    <w:rsid w:val="00661D82"/>
    <w:rsid w:val="00666061"/>
    <w:rsid w:val="00667424"/>
    <w:rsid w:val="00667792"/>
    <w:rsid w:val="00671677"/>
    <w:rsid w:val="006750F2"/>
    <w:rsid w:val="0067537A"/>
    <w:rsid w:val="00682F47"/>
    <w:rsid w:val="0068553C"/>
    <w:rsid w:val="00685F34"/>
    <w:rsid w:val="006975A8"/>
    <w:rsid w:val="00697AF7"/>
    <w:rsid w:val="006A48A6"/>
    <w:rsid w:val="006B2D4C"/>
    <w:rsid w:val="006C26D4"/>
    <w:rsid w:val="006C3053"/>
    <w:rsid w:val="006C6CE7"/>
    <w:rsid w:val="006E0E7D"/>
    <w:rsid w:val="006E2635"/>
    <w:rsid w:val="006E4FDD"/>
    <w:rsid w:val="006F1C14"/>
    <w:rsid w:val="007048C6"/>
    <w:rsid w:val="0072592B"/>
    <w:rsid w:val="0072737A"/>
    <w:rsid w:val="00731DEE"/>
    <w:rsid w:val="007326BF"/>
    <w:rsid w:val="0074389F"/>
    <w:rsid w:val="00755B03"/>
    <w:rsid w:val="00766AD4"/>
    <w:rsid w:val="007715E8"/>
    <w:rsid w:val="00776004"/>
    <w:rsid w:val="00783FF6"/>
    <w:rsid w:val="0078486B"/>
    <w:rsid w:val="00785A39"/>
    <w:rsid w:val="00787D8A"/>
    <w:rsid w:val="00790277"/>
    <w:rsid w:val="00791EBC"/>
    <w:rsid w:val="00793577"/>
    <w:rsid w:val="007A272C"/>
    <w:rsid w:val="007A3F1A"/>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D96"/>
    <w:rsid w:val="00850F97"/>
    <w:rsid w:val="0085242A"/>
    <w:rsid w:val="00856939"/>
    <w:rsid w:val="008608A4"/>
    <w:rsid w:val="00865532"/>
    <w:rsid w:val="008737D3"/>
    <w:rsid w:val="008747E0"/>
    <w:rsid w:val="00876841"/>
    <w:rsid w:val="008864FA"/>
    <w:rsid w:val="008972C3"/>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E99"/>
    <w:rsid w:val="009764FA"/>
    <w:rsid w:val="00980192"/>
    <w:rsid w:val="00986FF7"/>
    <w:rsid w:val="00994A35"/>
    <w:rsid w:val="00994D97"/>
    <w:rsid w:val="00995B8C"/>
    <w:rsid w:val="009A0F4C"/>
    <w:rsid w:val="009B5154"/>
    <w:rsid w:val="009B692C"/>
    <w:rsid w:val="009B785E"/>
    <w:rsid w:val="009C26F8"/>
    <w:rsid w:val="009C3A74"/>
    <w:rsid w:val="009C609E"/>
    <w:rsid w:val="009E16EC"/>
    <w:rsid w:val="009E4A4D"/>
    <w:rsid w:val="009F081F"/>
    <w:rsid w:val="00A0234C"/>
    <w:rsid w:val="00A03CFD"/>
    <w:rsid w:val="00A04F81"/>
    <w:rsid w:val="00A13E56"/>
    <w:rsid w:val="00A24838"/>
    <w:rsid w:val="00A326AC"/>
    <w:rsid w:val="00A337ED"/>
    <w:rsid w:val="00A4308C"/>
    <w:rsid w:val="00A549B3"/>
    <w:rsid w:val="00A67CD7"/>
    <w:rsid w:val="00A70F46"/>
    <w:rsid w:val="00A72ED7"/>
    <w:rsid w:val="00A83C65"/>
    <w:rsid w:val="00A90D86"/>
    <w:rsid w:val="00A97C44"/>
    <w:rsid w:val="00AA3E01"/>
    <w:rsid w:val="00AB04DD"/>
    <w:rsid w:val="00AC33A2"/>
    <w:rsid w:val="00AD2E16"/>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74FF0"/>
    <w:rsid w:val="00B9016D"/>
    <w:rsid w:val="00B9146E"/>
    <w:rsid w:val="00B9212C"/>
    <w:rsid w:val="00BA0F98"/>
    <w:rsid w:val="00BA1517"/>
    <w:rsid w:val="00BA525E"/>
    <w:rsid w:val="00BA67FD"/>
    <w:rsid w:val="00BA7C48"/>
    <w:rsid w:val="00BC27F6"/>
    <w:rsid w:val="00BC39F4"/>
    <w:rsid w:val="00BD0748"/>
    <w:rsid w:val="00BD7B0F"/>
    <w:rsid w:val="00BD7EE1"/>
    <w:rsid w:val="00BE5568"/>
    <w:rsid w:val="00BF1358"/>
    <w:rsid w:val="00C0106D"/>
    <w:rsid w:val="00C01453"/>
    <w:rsid w:val="00C133BE"/>
    <w:rsid w:val="00C222B4"/>
    <w:rsid w:val="00C35CF6"/>
    <w:rsid w:val="00C36028"/>
    <w:rsid w:val="00C417DC"/>
    <w:rsid w:val="00C42C0D"/>
    <w:rsid w:val="00C5152C"/>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D33F5"/>
    <w:rsid w:val="00CE5E46"/>
    <w:rsid w:val="00CE700F"/>
    <w:rsid w:val="00D03225"/>
    <w:rsid w:val="00D06CDA"/>
    <w:rsid w:val="00D12F28"/>
    <w:rsid w:val="00D1463A"/>
    <w:rsid w:val="00D21C6A"/>
    <w:rsid w:val="00D3700C"/>
    <w:rsid w:val="00D40847"/>
    <w:rsid w:val="00D44A9B"/>
    <w:rsid w:val="00D47A1C"/>
    <w:rsid w:val="00D653B1"/>
    <w:rsid w:val="00D65EF9"/>
    <w:rsid w:val="00D704D7"/>
    <w:rsid w:val="00D74AE1"/>
    <w:rsid w:val="00D865A8"/>
    <w:rsid w:val="00D92C2D"/>
    <w:rsid w:val="00DA0837"/>
    <w:rsid w:val="00DA09DA"/>
    <w:rsid w:val="00DA17CD"/>
    <w:rsid w:val="00DB2299"/>
    <w:rsid w:val="00DB25B3"/>
    <w:rsid w:val="00DB4DA0"/>
    <w:rsid w:val="00DB7CC4"/>
    <w:rsid w:val="00DC5C37"/>
    <w:rsid w:val="00DD1DE5"/>
    <w:rsid w:val="00DE0893"/>
    <w:rsid w:val="00DE2814"/>
    <w:rsid w:val="00DF172E"/>
    <w:rsid w:val="00DF68EA"/>
    <w:rsid w:val="00E01272"/>
    <w:rsid w:val="00E03846"/>
    <w:rsid w:val="00E117D2"/>
    <w:rsid w:val="00E20A7D"/>
    <w:rsid w:val="00E22752"/>
    <w:rsid w:val="00E27A2F"/>
    <w:rsid w:val="00E418F0"/>
    <w:rsid w:val="00E42A94"/>
    <w:rsid w:val="00E4587E"/>
    <w:rsid w:val="00E458BF"/>
    <w:rsid w:val="00E62428"/>
    <w:rsid w:val="00E706E7"/>
    <w:rsid w:val="00E714E1"/>
    <w:rsid w:val="00E745C6"/>
    <w:rsid w:val="00E84229"/>
    <w:rsid w:val="00E90E4E"/>
    <w:rsid w:val="00E9391E"/>
    <w:rsid w:val="00EA1052"/>
    <w:rsid w:val="00EA218F"/>
    <w:rsid w:val="00EA4F29"/>
    <w:rsid w:val="00EA5752"/>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575BD"/>
    <w:rsid w:val="00F61D83"/>
    <w:rsid w:val="00F65DD1"/>
    <w:rsid w:val="00F707B3"/>
    <w:rsid w:val="00F71135"/>
    <w:rsid w:val="00F752E1"/>
    <w:rsid w:val="00F83A53"/>
    <w:rsid w:val="00F90461"/>
    <w:rsid w:val="00F905E1"/>
    <w:rsid w:val="00FA1845"/>
    <w:rsid w:val="00FA25F4"/>
    <w:rsid w:val="00FB6A3D"/>
    <w:rsid w:val="00FC378B"/>
    <w:rsid w:val="00FC3977"/>
    <w:rsid w:val="00FC64A7"/>
    <w:rsid w:val="00FD2E36"/>
    <w:rsid w:val="00FD2F16"/>
    <w:rsid w:val="00FD6065"/>
    <w:rsid w:val="00FF4353"/>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1417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470488"/>
    <w:pPr>
      <w:spacing w:after="120"/>
      <w:ind w:left="1560"/>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35"/>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470488"/>
    <w:pPr>
      <w:numPr>
        <w:numId w:val="17"/>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9B692C"/>
    <w:pPr>
      <w:numPr>
        <w:ilvl w:val="1"/>
        <w:numId w:val="17"/>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 w:type="paragraph" w:customStyle="1" w:styleId="Recallings">
    <w:name w:val="Recallings"/>
    <w:basedOn w:val="BodyText"/>
    <w:rsid w:val="004A5D83"/>
    <w:pPr>
      <w:spacing w:before="240" w:line="240" w:lineRule="auto"/>
      <w:ind w:left="425"/>
      <w:jc w:val="both"/>
    </w:pPr>
    <w:rPr>
      <w:rFonts w:ascii="Arial" w:eastAsia="Times New Roman"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header" Target="head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61254-98C1-49BD-AEFC-F6E266D3F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794</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5311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Malcolm Nicholson</cp:lastModifiedBy>
  <cp:revision>3</cp:revision>
  <dcterms:created xsi:type="dcterms:W3CDTF">2017-10-10T09:05:00Z</dcterms:created>
  <dcterms:modified xsi:type="dcterms:W3CDTF">2017-10-12T08:17:00Z</dcterms:modified>
  <cp:category/>
</cp:coreProperties>
</file>